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A28D3" w14:textId="77777777" w:rsidR="00F33414" w:rsidRDefault="000F5F84">
      <w:pPr>
        <w:spacing w:before="80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CONTENTS</w:t>
      </w:r>
    </w:p>
    <w:p w14:paraId="229A28D4" w14:textId="77777777" w:rsidR="00F33414" w:rsidRDefault="000F5F84">
      <w:pPr>
        <w:pStyle w:val="ListParagraph"/>
        <w:numPr>
          <w:ilvl w:val="0"/>
          <w:numId w:val="8"/>
        </w:numPr>
        <w:tabs>
          <w:tab w:val="left" w:pos="307"/>
          <w:tab w:val="right" w:pos="10331"/>
        </w:tabs>
        <w:spacing w:before="60"/>
        <w:ind w:hanging="199"/>
        <w:rPr>
          <w:sz w:val="24"/>
        </w:rPr>
      </w:pPr>
      <w:r>
        <w:rPr>
          <w:sz w:val="24"/>
        </w:rPr>
        <w:t xml:space="preserve">General </w:t>
      </w:r>
      <w:r>
        <w:rPr>
          <w:spacing w:val="-2"/>
          <w:sz w:val="24"/>
        </w:rPr>
        <w:t>Purpose</w:t>
      </w:r>
      <w:r>
        <w:rPr>
          <w:sz w:val="24"/>
        </w:rPr>
        <w:tab/>
      </w:r>
      <w:r>
        <w:rPr>
          <w:spacing w:val="-10"/>
          <w:sz w:val="24"/>
        </w:rPr>
        <w:t>2</w:t>
      </w:r>
    </w:p>
    <w:p w14:paraId="229A28D5" w14:textId="77777777" w:rsidR="00F33414" w:rsidRDefault="000F5F84">
      <w:pPr>
        <w:pStyle w:val="ListParagraph"/>
        <w:numPr>
          <w:ilvl w:val="0"/>
          <w:numId w:val="8"/>
        </w:numPr>
        <w:tabs>
          <w:tab w:val="left" w:pos="387"/>
          <w:tab w:val="right" w:pos="10331"/>
        </w:tabs>
        <w:spacing w:before="60"/>
        <w:ind w:left="387" w:hanging="279"/>
        <w:rPr>
          <w:sz w:val="24"/>
        </w:rPr>
      </w:pPr>
      <w:r>
        <w:rPr>
          <w:spacing w:val="-2"/>
          <w:sz w:val="24"/>
        </w:rPr>
        <w:t>Address</w:t>
      </w:r>
      <w:r>
        <w:rPr>
          <w:sz w:val="24"/>
        </w:rPr>
        <w:tab/>
      </w:r>
      <w:r>
        <w:rPr>
          <w:spacing w:val="-10"/>
          <w:sz w:val="24"/>
        </w:rPr>
        <w:t>2</w:t>
      </w:r>
    </w:p>
    <w:p w14:paraId="229A28D6" w14:textId="77777777" w:rsidR="00F33414" w:rsidRDefault="000F5F84">
      <w:pPr>
        <w:pStyle w:val="ListParagraph"/>
        <w:numPr>
          <w:ilvl w:val="0"/>
          <w:numId w:val="8"/>
        </w:numPr>
        <w:tabs>
          <w:tab w:val="left" w:pos="467"/>
          <w:tab w:val="right" w:pos="10331"/>
        </w:tabs>
        <w:spacing w:before="60"/>
        <w:ind w:left="467" w:hanging="359"/>
        <w:rPr>
          <w:sz w:val="24"/>
        </w:rPr>
      </w:pPr>
      <w:r>
        <w:rPr>
          <w:spacing w:val="-2"/>
          <w:sz w:val="24"/>
        </w:rPr>
        <w:t>Membership</w:t>
      </w:r>
      <w:r>
        <w:rPr>
          <w:sz w:val="24"/>
        </w:rPr>
        <w:tab/>
      </w:r>
      <w:r>
        <w:rPr>
          <w:spacing w:val="-10"/>
          <w:sz w:val="24"/>
        </w:rPr>
        <w:t>2</w:t>
      </w:r>
    </w:p>
    <w:p w14:paraId="229A28D7" w14:textId="77777777" w:rsidR="00F33414" w:rsidRDefault="000F5F84">
      <w:pPr>
        <w:pStyle w:val="ListParagraph"/>
        <w:numPr>
          <w:ilvl w:val="0"/>
          <w:numId w:val="8"/>
        </w:numPr>
        <w:tabs>
          <w:tab w:val="left" w:pos="450"/>
          <w:tab w:val="right" w:pos="10331"/>
        </w:tabs>
        <w:spacing w:before="59"/>
        <w:ind w:left="450" w:hanging="342"/>
        <w:rPr>
          <w:sz w:val="24"/>
        </w:rPr>
      </w:pPr>
      <w:r>
        <w:rPr>
          <w:spacing w:val="-2"/>
          <w:sz w:val="24"/>
        </w:rPr>
        <w:t>Functions</w:t>
      </w:r>
      <w:r>
        <w:rPr>
          <w:sz w:val="24"/>
        </w:rPr>
        <w:tab/>
      </w:r>
      <w:r>
        <w:rPr>
          <w:spacing w:val="-10"/>
          <w:sz w:val="24"/>
        </w:rPr>
        <w:t>2</w:t>
      </w:r>
    </w:p>
    <w:p w14:paraId="229A28D8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spacing w:before="60"/>
        <w:ind w:left="827" w:hanging="359"/>
        <w:rPr>
          <w:sz w:val="24"/>
        </w:rPr>
      </w:pPr>
      <w:r>
        <w:rPr>
          <w:spacing w:val="-2"/>
          <w:sz w:val="24"/>
        </w:rPr>
        <w:t>Committee</w:t>
      </w:r>
      <w:r>
        <w:rPr>
          <w:sz w:val="24"/>
        </w:rPr>
        <w:tab/>
      </w:r>
      <w:r>
        <w:rPr>
          <w:spacing w:val="-10"/>
          <w:sz w:val="24"/>
        </w:rPr>
        <w:t>2</w:t>
      </w:r>
    </w:p>
    <w:p w14:paraId="229A28D9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z w:val="24"/>
        </w:rPr>
        <w:t xml:space="preserve">Step </w:t>
      </w:r>
      <w:r>
        <w:rPr>
          <w:spacing w:val="-2"/>
          <w:sz w:val="24"/>
        </w:rPr>
        <w:t>Guides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14:paraId="229A28DA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z w:val="24"/>
        </w:rPr>
        <w:t xml:space="preserve">- </w:t>
      </w:r>
      <w:r>
        <w:rPr>
          <w:spacing w:val="-10"/>
          <w:sz w:val="24"/>
        </w:rPr>
        <w:t>N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14:paraId="229A28DB" w14:textId="77777777" w:rsidR="00F33414" w:rsidRDefault="000F5F84">
      <w:pPr>
        <w:pStyle w:val="ListParagraph"/>
        <w:numPr>
          <w:ilvl w:val="0"/>
          <w:numId w:val="8"/>
        </w:numPr>
        <w:tabs>
          <w:tab w:val="left" w:pos="370"/>
          <w:tab w:val="right" w:pos="10331"/>
        </w:tabs>
        <w:spacing w:before="60"/>
        <w:ind w:left="370" w:hanging="262"/>
        <w:rPr>
          <w:sz w:val="24"/>
        </w:rPr>
      </w:pPr>
      <w:r>
        <w:rPr>
          <w:spacing w:val="-2"/>
          <w:sz w:val="24"/>
        </w:rPr>
        <w:t>Voting/Elections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14:paraId="229A28DC" w14:textId="77777777" w:rsidR="00F33414" w:rsidRDefault="000F5F84">
      <w:pPr>
        <w:pStyle w:val="ListParagraph"/>
        <w:numPr>
          <w:ilvl w:val="0"/>
          <w:numId w:val="8"/>
        </w:numPr>
        <w:tabs>
          <w:tab w:val="left" w:pos="481"/>
          <w:tab w:val="right" w:pos="10331"/>
        </w:tabs>
        <w:spacing w:before="61"/>
        <w:ind w:left="481" w:hanging="373"/>
        <w:rPr>
          <w:sz w:val="24"/>
        </w:rPr>
      </w:pPr>
      <w:r>
        <w:rPr>
          <w:sz w:val="24"/>
        </w:rPr>
        <w:t>Qualifications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Responsibilities of</w:t>
      </w:r>
      <w:r>
        <w:rPr>
          <w:spacing w:val="-1"/>
          <w:sz w:val="24"/>
        </w:rPr>
        <w:t xml:space="preserve"> </w:t>
      </w:r>
      <w:r>
        <w:rPr>
          <w:sz w:val="24"/>
        </w:rPr>
        <w:t>Officers,</w:t>
      </w:r>
      <w:r>
        <w:rPr>
          <w:spacing w:val="-1"/>
          <w:sz w:val="24"/>
        </w:rPr>
        <w:t xml:space="preserve"> </w:t>
      </w:r>
      <w:r>
        <w:rPr>
          <w:sz w:val="24"/>
        </w:rPr>
        <w:t>Step Guides,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and </w:t>
      </w:r>
      <w:r>
        <w:rPr>
          <w:spacing w:val="-2"/>
          <w:sz w:val="24"/>
        </w:rPr>
        <w:t>Members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14:paraId="229A28DD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spacing w:before="59"/>
        <w:ind w:left="827" w:hanging="359"/>
        <w:rPr>
          <w:sz w:val="24"/>
        </w:rPr>
      </w:pPr>
      <w:r>
        <w:rPr>
          <w:spacing w:val="-2"/>
          <w:sz w:val="24"/>
        </w:rPr>
        <w:t>Chairperson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14:paraId="229A28DE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z w:val="24"/>
        </w:rPr>
        <w:t>Vice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Chairperson</w:t>
      </w:r>
      <w:r>
        <w:rPr>
          <w:sz w:val="24"/>
        </w:rPr>
        <w:tab/>
      </w:r>
      <w:r>
        <w:rPr>
          <w:spacing w:val="-10"/>
          <w:sz w:val="24"/>
        </w:rPr>
        <w:t>5</w:t>
      </w:r>
    </w:p>
    <w:p w14:paraId="229A28DF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pacing w:val="-2"/>
          <w:sz w:val="24"/>
        </w:rPr>
        <w:t>Secretary/Web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Servant/Archivist</w:t>
      </w:r>
      <w:r>
        <w:rPr>
          <w:sz w:val="24"/>
        </w:rPr>
        <w:tab/>
      </w:r>
      <w:r>
        <w:rPr>
          <w:spacing w:val="-10"/>
          <w:sz w:val="24"/>
        </w:rPr>
        <w:t>5</w:t>
      </w:r>
    </w:p>
    <w:p w14:paraId="229A28E0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z w:val="24"/>
        </w:rPr>
        <w:t>Alt.</w:t>
      </w:r>
      <w:r>
        <w:rPr>
          <w:spacing w:val="-10"/>
          <w:sz w:val="24"/>
        </w:rPr>
        <w:t xml:space="preserve"> </w:t>
      </w:r>
      <w:r>
        <w:rPr>
          <w:sz w:val="24"/>
        </w:rPr>
        <w:t>Secretary/Web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Servant/Archivist</w:t>
      </w:r>
      <w:r>
        <w:rPr>
          <w:sz w:val="24"/>
        </w:rPr>
        <w:tab/>
      </w:r>
      <w:r>
        <w:rPr>
          <w:spacing w:val="-10"/>
          <w:sz w:val="24"/>
        </w:rPr>
        <w:t>6</w:t>
      </w:r>
    </w:p>
    <w:p w14:paraId="229A28E1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z w:val="24"/>
        </w:rPr>
        <w:t>Clerks</w:t>
      </w:r>
      <w:r>
        <w:rPr>
          <w:spacing w:val="-2"/>
          <w:sz w:val="24"/>
        </w:rPr>
        <w:t xml:space="preserve"> </w:t>
      </w:r>
      <w:r>
        <w:rPr>
          <w:sz w:val="24"/>
        </w:rPr>
        <w:t>(Area</w:t>
      </w:r>
      <w:r>
        <w:rPr>
          <w:spacing w:val="-2"/>
          <w:sz w:val="24"/>
        </w:rPr>
        <w:t xml:space="preserve"> </w:t>
      </w:r>
      <w:r>
        <w:rPr>
          <w:sz w:val="24"/>
        </w:rPr>
        <w:t>Office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Volunteers)</w:t>
      </w:r>
      <w:r>
        <w:rPr>
          <w:sz w:val="24"/>
        </w:rPr>
        <w:tab/>
      </w:r>
      <w:r>
        <w:rPr>
          <w:spacing w:val="-10"/>
          <w:sz w:val="24"/>
        </w:rPr>
        <w:t>6</w:t>
      </w:r>
    </w:p>
    <w:p w14:paraId="229A28E2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6"/>
          <w:tab w:val="right" w:pos="10331"/>
        </w:tabs>
        <w:ind w:left="826" w:hanging="358"/>
        <w:rPr>
          <w:sz w:val="24"/>
        </w:rPr>
      </w:pPr>
      <w:r>
        <w:rPr>
          <w:sz w:val="24"/>
        </w:rPr>
        <w:t xml:space="preserve">Step </w:t>
      </w:r>
      <w:r>
        <w:rPr>
          <w:spacing w:val="-2"/>
          <w:sz w:val="24"/>
        </w:rPr>
        <w:t>Guide</w:t>
      </w:r>
      <w:r>
        <w:rPr>
          <w:sz w:val="24"/>
        </w:rPr>
        <w:tab/>
      </w:r>
      <w:r>
        <w:rPr>
          <w:spacing w:val="-10"/>
          <w:sz w:val="24"/>
        </w:rPr>
        <w:t>7</w:t>
      </w:r>
    </w:p>
    <w:p w14:paraId="229A28E3" w14:textId="77777777" w:rsidR="00F33414" w:rsidRDefault="000F5F84">
      <w:pPr>
        <w:pStyle w:val="ListParagraph"/>
        <w:numPr>
          <w:ilvl w:val="1"/>
          <w:numId w:val="8"/>
        </w:numPr>
        <w:tabs>
          <w:tab w:val="left" w:pos="827"/>
          <w:tab w:val="right" w:pos="10331"/>
        </w:tabs>
        <w:ind w:left="827" w:hanging="359"/>
        <w:rPr>
          <w:sz w:val="24"/>
        </w:rPr>
      </w:pPr>
      <w:r>
        <w:rPr>
          <w:spacing w:val="-2"/>
          <w:sz w:val="24"/>
        </w:rPr>
        <w:t>Member</w:t>
      </w:r>
      <w:r>
        <w:rPr>
          <w:sz w:val="24"/>
        </w:rPr>
        <w:tab/>
      </w:r>
      <w:r>
        <w:rPr>
          <w:spacing w:val="-10"/>
          <w:sz w:val="24"/>
        </w:rPr>
        <w:t>7</w:t>
      </w:r>
    </w:p>
    <w:p w14:paraId="229A28E4" w14:textId="77777777" w:rsidR="00F33414" w:rsidRDefault="000F5F84">
      <w:pPr>
        <w:pStyle w:val="ListParagraph"/>
        <w:numPr>
          <w:ilvl w:val="0"/>
          <w:numId w:val="8"/>
        </w:numPr>
        <w:tabs>
          <w:tab w:val="left" w:pos="561"/>
        </w:tabs>
        <w:spacing w:before="61"/>
        <w:ind w:left="561" w:hanging="453"/>
        <w:rPr>
          <w:sz w:val="24"/>
        </w:rPr>
      </w:pPr>
      <w:r>
        <w:rPr>
          <w:sz w:val="24"/>
        </w:rPr>
        <w:t>Attachments</w:t>
      </w:r>
      <w:r>
        <w:rPr>
          <w:spacing w:val="-6"/>
          <w:sz w:val="24"/>
        </w:rPr>
        <w:t xml:space="preserve"> </w:t>
      </w:r>
      <w:r>
        <w:rPr>
          <w:sz w:val="24"/>
        </w:rPr>
        <w:t>Available</w:t>
      </w:r>
      <w:r>
        <w:rPr>
          <w:spacing w:val="-6"/>
          <w:sz w:val="24"/>
        </w:rPr>
        <w:t xml:space="preserve"> </w:t>
      </w:r>
      <w:r>
        <w:rPr>
          <w:sz w:val="24"/>
        </w:rPr>
        <w:t>Upon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Request</w:t>
      </w:r>
    </w:p>
    <w:p w14:paraId="229A28E5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spacing w:before="60"/>
        <w:rPr>
          <w:sz w:val="24"/>
        </w:rPr>
      </w:pPr>
      <w:r>
        <w:rPr>
          <w:sz w:val="24"/>
        </w:rPr>
        <w:t xml:space="preserve">Clerks’ </w:t>
      </w:r>
      <w:r>
        <w:rPr>
          <w:spacing w:val="-2"/>
          <w:sz w:val="24"/>
        </w:rPr>
        <w:t>Procedures</w:t>
      </w:r>
    </w:p>
    <w:p w14:paraId="229A28E6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>Step</w:t>
      </w:r>
      <w:r>
        <w:rPr>
          <w:spacing w:val="-6"/>
          <w:sz w:val="24"/>
        </w:rPr>
        <w:t xml:space="preserve"> </w:t>
      </w:r>
      <w:r>
        <w:rPr>
          <w:sz w:val="24"/>
        </w:rPr>
        <w:t>Writer’s</w:t>
      </w:r>
      <w:r>
        <w:rPr>
          <w:spacing w:val="-5"/>
          <w:sz w:val="24"/>
        </w:rPr>
        <w:t xml:space="preserve"> </w:t>
      </w:r>
      <w:r>
        <w:rPr>
          <w:sz w:val="24"/>
        </w:rPr>
        <w:t>First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Letter…………....………………………….…......................</w:t>
      </w:r>
    </w:p>
    <w:p w14:paraId="229A28E7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Resource </w:t>
      </w:r>
      <w:r>
        <w:rPr>
          <w:spacing w:val="-2"/>
          <w:sz w:val="24"/>
        </w:rPr>
        <w:t>Sheet</w:t>
      </w:r>
    </w:p>
    <w:p w14:paraId="229A28E8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WSR Assignment </w:t>
      </w:r>
      <w:r>
        <w:rPr>
          <w:spacing w:val="-10"/>
          <w:sz w:val="24"/>
        </w:rPr>
        <w:t>1</w:t>
      </w:r>
    </w:p>
    <w:p w14:paraId="229A28E9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WSR Assignment </w:t>
      </w:r>
      <w:r>
        <w:rPr>
          <w:spacing w:val="-10"/>
          <w:sz w:val="24"/>
        </w:rPr>
        <w:t>2</w:t>
      </w:r>
    </w:p>
    <w:p w14:paraId="229A28EA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WSR Assignment </w:t>
      </w:r>
      <w:r>
        <w:rPr>
          <w:spacing w:val="-10"/>
          <w:sz w:val="24"/>
        </w:rPr>
        <w:t>3</w:t>
      </w:r>
    </w:p>
    <w:p w14:paraId="229A28EB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rPr>
          <w:sz w:val="24"/>
        </w:rPr>
      </w:pPr>
      <w:r>
        <w:rPr>
          <w:sz w:val="24"/>
        </w:rPr>
        <w:t xml:space="preserve">New Step Guide </w:t>
      </w:r>
      <w:r>
        <w:rPr>
          <w:spacing w:val="-2"/>
          <w:sz w:val="24"/>
        </w:rPr>
        <w:t>Forms</w:t>
      </w:r>
    </w:p>
    <w:p w14:paraId="229A28EC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Correspondence Only </w:t>
      </w:r>
      <w:r>
        <w:rPr>
          <w:spacing w:val="-2"/>
          <w:sz w:val="24"/>
        </w:rPr>
        <w:t>Agreement...……………………………………………….</w:t>
      </w:r>
    </w:p>
    <w:p w14:paraId="229A28ED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Step Guide </w:t>
      </w:r>
      <w:r>
        <w:rPr>
          <w:spacing w:val="-2"/>
          <w:sz w:val="24"/>
        </w:rPr>
        <w:t>Interview</w:t>
      </w:r>
    </w:p>
    <w:p w14:paraId="229A28EE" w14:textId="77777777" w:rsidR="00F33414" w:rsidRDefault="000F5F84">
      <w:pPr>
        <w:pStyle w:val="ListParagraph"/>
        <w:numPr>
          <w:ilvl w:val="1"/>
          <w:numId w:val="7"/>
        </w:numPr>
        <w:tabs>
          <w:tab w:val="left" w:pos="1547"/>
        </w:tabs>
        <w:ind w:left="1547" w:hanging="719"/>
        <w:rPr>
          <w:sz w:val="24"/>
        </w:rPr>
      </w:pPr>
      <w:r>
        <w:rPr>
          <w:sz w:val="24"/>
        </w:rPr>
        <w:t xml:space="preserve">Orientation for New WSR Step </w:t>
      </w:r>
      <w:r>
        <w:rPr>
          <w:spacing w:val="-2"/>
          <w:sz w:val="24"/>
        </w:rPr>
        <w:t>Guides</w:t>
      </w:r>
    </w:p>
    <w:p w14:paraId="229A28EF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rPr>
          <w:sz w:val="24"/>
        </w:rPr>
      </w:pPr>
      <w:r>
        <w:rPr>
          <w:sz w:val="24"/>
        </w:rPr>
        <w:t xml:space="preserve">Backlog </w:t>
      </w:r>
      <w:r>
        <w:rPr>
          <w:spacing w:val="-2"/>
          <w:sz w:val="24"/>
        </w:rPr>
        <w:t>Letter</w:t>
      </w:r>
    </w:p>
    <w:p w14:paraId="229A28F0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rPr>
          <w:sz w:val="24"/>
        </w:rPr>
      </w:pPr>
      <w:r>
        <w:rPr>
          <w:sz w:val="24"/>
        </w:rPr>
        <w:t>Step</w:t>
      </w:r>
      <w:r>
        <w:rPr>
          <w:spacing w:val="-5"/>
          <w:sz w:val="24"/>
        </w:rPr>
        <w:t xml:space="preserve"> </w:t>
      </w:r>
      <w:r>
        <w:rPr>
          <w:sz w:val="24"/>
        </w:rPr>
        <w:t>Writer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Survey</w:t>
      </w:r>
    </w:p>
    <w:p w14:paraId="229A28F1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rPr>
          <w:sz w:val="24"/>
        </w:rPr>
      </w:pPr>
      <w:r>
        <w:rPr>
          <w:sz w:val="24"/>
        </w:rPr>
        <w:t xml:space="preserve">Absent Step Guide </w:t>
      </w:r>
      <w:r>
        <w:rPr>
          <w:spacing w:val="-2"/>
          <w:sz w:val="24"/>
        </w:rPr>
        <w:t>Letter</w:t>
      </w:r>
    </w:p>
    <w:p w14:paraId="229A28F2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rPr>
          <w:sz w:val="24"/>
        </w:rPr>
      </w:pPr>
      <w:r>
        <w:rPr>
          <w:sz w:val="24"/>
        </w:rPr>
        <w:t xml:space="preserve">Step Guide Resigned </w:t>
      </w:r>
      <w:r>
        <w:rPr>
          <w:spacing w:val="-2"/>
          <w:sz w:val="24"/>
        </w:rPr>
        <w:t>Letter</w:t>
      </w:r>
    </w:p>
    <w:p w14:paraId="229A28F3" w14:textId="77777777" w:rsidR="00F33414" w:rsidRDefault="000F5F84">
      <w:pPr>
        <w:pStyle w:val="ListParagraph"/>
        <w:numPr>
          <w:ilvl w:val="0"/>
          <w:numId w:val="7"/>
        </w:numPr>
        <w:tabs>
          <w:tab w:val="left" w:pos="828"/>
        </w:tabs>
        <w:rPr>
          <w:sz w:val="24"/>
        </w:rPr>
      </w:pPr>
      <w:r>
        <w:rPr>
          <w:sz w:val="24"/>
        </w:rPr>
        <w:t xml:space="preserve">Step Guide Mail </w:t>
      </w:r>
      <w:r>
        <w:rPr>
          <w:spacing w:val="-5"/>
          <w:sz w:val="24"/>
        </w:rPr>
        <w:t>Log</w:t>
      </w:r>
    </w:p>
    <w:p w14:paraId="229A28F4" w14:textId="77777777" w:rsidR="00F33414" w:rsidRDefault="00F33414">
      <w:pPr>
        <w:rPr>
          <w:sz w:val="24"/>
        </w:rPr>
        <w:sectPr w:rsidR="00F33414">
          <w:headerReference w:type="default" r:id="rId7"/>
          <w:footerReference w:type="default" r:id="rId8"/>
          <w:type w:val="continuous"/>
          <w:pgSz w:w="12240" w:h="15840"/>
          <w:pgMar w:top="1040" w:right="900" w:bottom="640" w:left="900" w:header="300" w:footer="453" w:gutter="0"/>
          <w:pgNumType w:start="1"/>
          <w:cols w:space="720"/>
        </w:sectPr>
      </w:pPr>
    </w:p>
    <w:p w14:paraId="229A28F5" w14:textId="77777777" w:rsidR="00F33414" w:rsidRDefault="00F33414">
      <w:pPr>
        <w:pStyle w:val="BodyText"/>
        <w:spacing w:before="45"/>
        <w:ind w:left="0" w:firstLine="0"/>
      </w:pPr>
    </w:p>
    <w:p w14:paraId="229A28F6" w14:textId="77777777" w:rsidR="00F33414" w:rsidRDefault="000F5F84">
      <w:pPr>
        <w:pStyle w:val="Heading1"/>
        <w:numPr>
          <w:ilvl w:val="0"/>
          <w:numId w:val="6"/>
        </w:numPr>
        <w:tabs>
          <w:tab w:val="left" w:pos="827"/>
        </w:tabs>
        <w:ind w:left="827" w:right="4515"/>
      </w:pPr>
      <w:r>
        <w:t>Writing</w:t>
      </w:r>
      <w:r>
        <w:rPr>
          <w:spacing w:val="-9"/>
        </w:rPr>
        <w:t xml:space="preserve"> </w:t>
      </w:r>
      <w:r>
        <w:t>Steps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Recovery</w:t>
      </w:r>
      <w:r>
        <w:rPr>
          <w:spacing w:val="-9"/>
        </w:rPr>
        <w:t xml:space="preserve"> </w:t>
      </w:r>
      <w:r>
        <w:t>(WSR)</w:t>
      </w:r>
      <w:r>
        <w:rPr>
          <w:spacing w:val="-9"/>
        </w:rPr>
        <w:t xml:space="preserve"> </w:t>
      </w:r>
      <w:r>
        <w:t>Subcommittee General Purpose</w:t>
      </w:r>
    </w:p>
    <w:p w14:paraId="229A28F7" w14:textId="7FE31914" w:rsidR="00F33414" w:rsidRDefault="000F5F84">
      <w:pPr>
        <w:pStyle w:val="BodyText"/>
        <w:spacing w:before="138"/>
        <w:ind w:left="827" w:right="134" w:firstLine="0"/>
      </w:pPr>
      <w:r>
        <w:t>Our primary purpose is to provide a Step Guide to work the Twelve Steps of Narcotics Anonymous to those people who are incarcerated in an institution and are not able to meet potential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Guides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N.A.</w:t>
      </w:r>
      <w:r>
        <w:rPr>
          <w:spacing w:val="-4"/>
        </w:rPr>
        <w:t xml:space="preserve"> </w:t>
      </w:r>
      <w:r>
        <w:t>meetings.</w:t>
      </w:r>
      <w:r>
        <w:rPr>
          <w:spacing w:val="-4"/>
        </w:rPr>
        <w:t xml:space="preserve"> </w:t>
      </w:r>
      <w:r>
        <w:t>WSR</w:t>
      </w:r>
      <w:r>
        <w:rPr>
          <w:spacing w:val="-4"/>
        </w:rPr>
        <w:t xml:space="preserve"> </w:t>
      </w:r>
      <w:r>
        <w:t>services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mail</w:t>
      </w:r>
      <w:ins w:id="0" w:author="Matherny, Paul" w:date="2024-02-13T14:42:00Z">
        <w:r w:rsidR="00286310">
          <w:t>, with additional communications by email as needed.</w:t>
        </w:r>
      </w:ins>
      <w:del w:id="1" w:author="Matherny, Paul" w:date="2024-02-13T14:42:00Z">
        <w:r w:rsidDel="00286310">
          <w:rPr>
            <w:spacing w:val="-4"/>
          </w:rPr>
          <w:delText xml:space="preserve"> </w:delText>
        </w:r>
        <w:r w:rsidDel="00286310">
          <w:delText>only.</w:delText>
        </w:r>
      </w:del>
    </w:p>
    <w:p w14:paraId="229A28F8" w14:textId="77777777" w:rsidR="00F33414" w:rsidRDefault="000F5F84">
      <w:pPr>
        <w:pStyle w:val="BodyText"/>
        <w:spacing w:before="138"/>
        <w:ind w:left="827" w:firstLine="0"/>
      </w:pPr>
      <w:r>
        <w:t xml:space="preserve">Step guidance is provided until </w:t>
      </w:r>
      <w:r>
        <w:rPr>
          <w:spacing w:val="-2"/>
        </w:rPr>
        <w:t>release.</w:t>
      </w:r>
    </w:p>
    <w:p w14:paraId="229A28F9" w14:textId="77777777" w:rsidR="00F33414" w:rsidRDefault="000F5F84">
      <w:pPr>
        <w:pStyle w:val="BodyText"/>
        <w:spacing w:before="138"/>
        <w:ind w:left="827" w:right="432" w:firstLine="0"/>
        <w:jc w:val="both"/>
      </w:pPr>
      <w:r>
        <w:t>Our</w:t>
      </w:r>
      <w:r>
        <w:rPr>
          <w:spacing w:val="-3"/>
        </w:rPr>
        <w:t xml:space="preserve"> </w:t>
      </w:r>
      <w:r>
        <w:t>mission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help</w:t>
      </w:r>
      <w:r>
        <w:rPr>
          <w:spacing w:val="-3"/>
        </w:rPr>
        <w:t xml:space="preserve"> </w:t>
      </w:r>
      <w:r>
        <w:t>ensure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addict</w:t>
      </w:r>
      <w:r>
        <w:rPr>
          <w:spacing w:val="-3"/>
        </w:rPr>
        <w:t xml:space="preserve"> </w:t>
      </w:r>
      <w:r>
        <w:t>seeking</w:t>
      </w:r>
      <w:r>
        <w:rPr>
          <w:spacing w:val="-3"/>
        </w:rPr>
        <w:t xml:space="preserve"> </w:t>
      </w:r>
      <w:r>
        <w:t>recovery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working</w:t>
      </w:r>
      <w:r>
        <w:rPr>
          <w:spacing w:val="-3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Twelve</w:t>
      </w:r>
      <w:r>
        <w:rPr>
          <w:spacing w:val="-1"/>
        </w:rPr>
        <w:t xml:space="preserve"> </w:t>
      </w:r>
      <w:r>
        <w:t>Steps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Twelve</w:t>
      </w:r>
      <w:r>
        <w:rPr>
          <w:spacing w:val="-1"/>
        </w:rPr>
        <w:t xml:space="preserve"> </w:t>
      </w:r>
      <w:r>
        <w:t>Traditions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Narcotics</w:t>
      </w:r>
      <w:r>
        <w:rPr>
          <w:spacing w:val="-1"/>
        </w:rPr>
        <w:t xml:space="preserve"> </w:t>
      </w:r>
      <w:r>
        <w:t>Anonymous</w:t>
      </w:r>
      <w:r>
        <w:rPr>
          <w:spacing w:val="-1"/>
        </w:rPr>
        <w:t xml:space="preserve"> </w:t>
      </w:r>
      <w:proofErr w:type="gramStart"/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opportunity</w:t>
      </w:r>
      <w:r>
        <w:rPr>
          <w:spacing w:val="-1"/>
        </w:rPr>
        <w:t xml:space="preserve"> </w:t>
      </w:r>
      <w:r>
        <w:t>to</w:t>
      </w:r>
      <w:proofErr w:type="gramEnd"/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so, even in an institution.</w:t>
      </w:r>
    </w:p>
    <w:p w14:paraId="229A28FA" w14:textId="77777777" w:rsidR="00F33414" w:rsidRDefault="00F33414">
      <w:pPr>
        <w:pStyle w:val="BodyText"/>
        <w:ind w:left="0" w:firstLine="0"/>
      </w:pPr>
    </w:p>
    <w:p w14:paraId="229A28FB" w14:textId="77777777" w:rsidR="00F33414" w:rsidRDefault="000F5F84">
      <w:pPr>
        <w:pStyle w:val="Heading1"/>
        <w:numPr>
          <w:ilvl w:val="0"/>
          <w:numId w:val="6"/>
        </w:numPr>
        <w:tabs>
          <w:tab w:val="left" w:pos="827"/>
        </w:tabs>
        <w:ind w:left="827" w:right="7536"/>
      </w:pPr>
      <w:r>
        <w:t>WSR</w:t>
      </w:r>
      <w:r>
        <w:rPr>
          <w:spacing w:val="-15"/>
        </w:rPr>
        <w:t xml:space="preserve"> </w:t>
      </w:r>
      <w:r>
        <w:t xml:space="preserve">Subcommittee </w:t>
      </w:r>
      <w:r>
        <w:rPr>
          <w:spacing w:val="-2"/>
        </w:rPr>
        <w:t>Address</w:t>
      </w:r>
    </w:p>
    <w:p w14:paraId="229A28FC" w14:textId="77777777" w:rsidR="00F33414" w:rsidRDefault="000F5F84">
      <w:pPr>
        <w:pStyle w:val="BodyText"/>
        <w:ind w:left="827" w:firstLine="0"/>
        <w:jc w:val="both"/>
      </w:pPr>
      <w:r>
        <w:t>Writing</w:t>
      </w:r>
      <w:r>
        <w:rPr>
          <w:spacing w:val="-2"/>
        </w:rPr>
        <w:t xml:space="preserve"> </w:t>
      </w:r>
      <w:r>
        <w:t>Steps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Recovery</w:t>
      </w:r>
      <w:r>
        <w:rPr>
          <w:spacing w:val="-2"/>
        </w:rPr>
        <w:t xml:space="preserve"> </w:t>
      </w:r>
      <w:r>
        <w:t>(WSR)</w:t>
      </w:r>
      <w:r>
        <w:rPr>
          <w:spacing w:val="-2"/>
        </w:rPr>
        <w:t xml:space="preserve"> Subcommittee</w:t>
      </w:r>
    </w:p>
    <w:p w14:paraId="229A28FD" w14:textId="77777777" w:rsidR="00F33414" w:rsidRDefault="000F5F84">
      <w:pPr>
        <w:pStyle w:val="BodyText"/>
        <w:ind w:left="827" w:firstLine="0"/>
        <w:jc w:val="both"/>
      </w:pPr>
      <w:r>
        <w:t xml:space="preserve">℅ </w:t>
      </w:r>
      <w:r>
        <w:rPr>
          <w:spacing w:val="-2"/>
        </w:rPr>
        <w:t>COAONA</w:t>
      </w:r>
    </w:p>
    <w:p w14:paraId="229A28FE" w14:textId="77777777" w:rsidR="00F33414" w:rsidRDefault="000F5F84">
      <w:pPr>
        <w:pStyle w:val="BodyText"/>
        <w:ind w:left="827" w:right="6872" w:firstLine="0"/>
        <w:rPr>
          <w:ins w:id="2" w:author="Matherny, Paul" w:date="2024-02-13T14:43:00Z"/>
        </w:rPr>
      </w:pPr>
      <w:r>
        <w:t>1313 E. Broad St. Columbus,</w:t>
      </w:r>
      <w:r>
        <w:rPr>
          <w:spacing w:val="-15"/>
        </w:rPr>
        <w:t xml:space="preserve"> </w:t>
      </w:r>
      <w:r>
        <w:t>OH</w:t>
      </w:r>
      <w:r>
        <w:rPr>
          <w:spacing w:val="-15"/>
        </w:rPr>
        <w:t xml:space="preserve"> </w:t>
      </w:r>
      <w:r>
        <w:t>43205-1503.</w:t>
      </w:r>
    </w:p>
    <w:p w14:paraId="528B1C4D" w14:textId="77777777" w:rsidR="00B761AF" w:rsidRDefault="00B761AF">
      <w:pPr>
        <w:pStyle w:val="BodyText"/>
        <w:ind w:left="827" w:right="6872" w:firstLine="0"/>
        <w:rPr>
          <w:ins w:id="3" w:author="Matherny, Paul" w:date="2024-02-13T14:43:00Z"/>
        </w:rPr>
      </w:pPr>
    </w:p>
    <w:p w14:paraId="239B7EA0" w14:textId="1C0A7F30" w:rsidR="00B761AF" w:rsidRDefault="00B761AF">
      <w:pPr>
        <w:pStyle w:val="BodyText"/>
        <w:ind w:left="827" w:right="6872" w:firstLine="0"/>
        <w:rPr>
          <w:ins w:id="4" w:author="Matherny, Paul" w:date="2024-02-13T14:43:00Z"/>
        </w:rPr>
      </w:pPr>
      <w:ins w:id="5" w:author="Matherny, Paul" w:date="2024-02-13T14:43:00Z">
        <w:r>
          <w:t>A. COAONA, WSR</w:t>
        </w:r>
      </w:ins>
    </w:p>
    <w:p w14:paraId="53908DDA" w14:textId="51AC60F4" w:rsidR="00B761AF" w:rsidRDefault="00B761AF">
      <w:pPr>
        <w:pStyle w:val="BodyText"/>
        <w:ind w:left="827" w:right="6872" w:firstLine="0"/>
        <w:rPr>
          <w:ins w:id="6" w:author="Matherny, Paul" w:date="2024-02-13T14:43:00Z"/>
        </w:rPr>
      </w:pPr>
      <w:ins w:id="7" w:author="Matherny, Paul" w:date="2024-02-13T14:43:00Z">
        <w:r>
          <w:t>PO Box 20444</w:t>
        </w:r>
      </w:ins>
    </w:p>
    <w:p w14:paraId="257D31A0" w14:textId="703B0114" w:rsidR="00B761AF" w:rsidRDefault="00B761AF">
      <w:pPr>
        <w:pStyle w:val="BodyText"/>
        <w:ind w:left="827" w:right="6872" w:firstLine="0"/>
      </w:pPr>
      <w:ins w:id="8" w:author="Matherny, Paul" w:date="2024-02-13T14:43:00Z">
        <w:r>
          <w:t>Columbus OH 43220</w:t>
        </w:r>
      </w:ins>
    </w:p>
    <w:p w14:paraId="229A28FF" w14:textId="77777777" w:rsidR="00F33414" w:rsidRDefault="00F33414">
      <w:pPr>
        <w:pStyle w:val="BodyText"/>
        <w:ind w:left="0" w:firstLine="0"/>
      </w:pPr>
    </w:p>
    <w:p w14:paraId="229A2900" w14:textId="77777777" w:rsidR="00F33414" w:rsidRDefault="000F5F84">
      <w:pPr>
        <w:pStyle w:val="Heading1"/>
        <w:numPr>
          <w:ilvl w:val="0"/>
          <w:numId w:val="6"/>
        </w:numPr>
        <w:tabs>
          <w:tab w:val="left" w:pos="827"/>
        </w:tabs>
        <w:ind w:left="827" w:right="7536"/>
      </w:pPr>
      <w:r>
        <w:t>WSR</w:t>
      </w:r>
      <w:r>
        <w:rPr>
          <w:spacing w:val="-15"/>
        </w:rPr>
        <w:t xml:space="preserve"> </w:t>
      </w:r>
      <w:r>
        <w:t xml:space="preserve">Subcommittee </w:t>
      </w:r>
      <w:r>
        <w:rPr>
          <w:spacing w:val="-2"/>
        </w:rPr>
        <w:t>Membership</w:t>
      </w:r>
    </w:p>
    <w:p w14:paraId="229A2901" w14:textId="77777777" w:rsidR="00F33414" w:rsidRDefault="000F5F84">
      <w:pPr>
        <w:pStyle w:val="BodyText"/>
        <w:ind w:left="827" w:firstLine="0"/>
      </w:pPr>
      <w:r>
        <w:t>The</w:t>
      </w:r>
      <w:r>
        <w:rPr>
          <w:spacing w:val="-1"/>
        </w:rPr>
        <w:t xml:space="preserve"> </w:t>
      </w:r>
      <w:r>
        <w:t>WSR</w:t>
      </w:r>
      <w:r>
        <w:rPr>
          <w:spacing w:val="-1"/>
        </w:rPr>
        <w:t xml:space="preserve"> </w:t>
      </w:r>
      <w:r>
        <w:t>subcommittee shall</w:t>
      </w:r>
      <w:r>
        <w:rPr>
          <w:spacing w:val="-1"/>
        </w:rPr>
        <w:t xml:space="preserve"> </w:t>
      </w:r>
      <w:r>
        <w:t>consist of</w:t>
      </w:r>
      <w:r>
        <w:rPr>
          <w:spacing w:val="-1"/>
        </w:rPr>
        <w:t xml:space="preserve"> </w:t>
      </w:r>
      <w:r>
        <w:t>the administrative</w:t>
      </w:r>
      <w:r>
        <w:rPr>
          <w:spacing w:val="-1"/>
        </w:rPr>
        <w:t xml:space="preserve"> </w:t>
      </w:r>
      <w:r>
        <w:t xml:space="preserve">officers: </w:t>
      </w:r>
      <w:r>
        <w:rPr>
          <w:spacing w:val="-2"/>
        </w:rPr>
        <w:t>Chairperson,</w:t>
      </w:r>
    </w:p>
    <w:p w14:paraId="229A2902" w14:textId="77777777" w:rsidR="00F33414" w:rsidRDefault="000F5F84">
      <w:pPr>
        <w:pStyle w:val="BodyText"/>
        <w:ind w:left="827" w:right="134" w:firstLine="0"/>
      </w:pPr>
      <w:r>
        <w:t>Vice-Chairperson,</w:t>
      </w:r>
      <w:r>
        <w:rPr>
          <w:spacing w:val="-15"/>
        </w:rPr>
        <w:t xml:space="preserve"> </w:t>
      </w:r>
      <w:r>
        <w:t>Secretary/Web</w:t>
      </w:r>
      <w:r>
        <w:rPr>
          <w:spacing w:val="-15"/>
        </w:rPr>
        <w:t xml:space="preserve"> </w:t>
      </w:r>
      <w:r>
        <w:t>Servant/Archivist,</w:t>
      </w:r>
      <w:r>
        <w:rPr>
          <w:spacing w:val="-15"/>
        </w:rPr>
        <w:t xml:space="preserve"> </w:t>
      </w:r>
      <w:r>
        <w:t>Alt.</w:t>
      </w:r>
      <w:r>
        <w:rPr>
          <w:spacing w:val="-15"/>
        </w:rPr>
        <w:t xml:space="preserve"> </w:t>
      </w:r>
      <w:r>
        <w:t>Secretary/Web</w:t>
      </w:r>
      <w:r>
        <w:rPr>
          <w:spacing w:val="-15"/>
        </w:rPr>
        <w:t xml:space="preserve"> </w:t>
      </w:r>
      <w:r>
        <w:t>Servant/Archivist,</w:t>
      </w:r>
      <w:r>
        <w:rPr>
          <w:spacing w:val="-15"/>
        </w:rPr>
        <w:t xml:space="preserve"> </w:t>
      </w:r>
      <w:r>
        <w:t>Clerks (when working with office volunteers), Step Guides, as well as any interested NA members. All WSR subcommittee members except the Chairperson may bring motions to the floor.</w:t>
      </w:r>
      <w:r>
        <w:rPr>
          <w:spacing w:val="40"/>
        </w:rPr>
        <w:t xml:space="preserve"> </w:t>
      </w:r>
      <w:r>
        <w:t xml:space="preserve">All voting members may participate in the decision-making process </w:t>
      </w:r>
      <w:proofErr w:type="gramStart"/>
      <w:r>
        <w:t>in order to</w:t>
      </w:r>
      <w:proofErr w:type="gramEnd"/>
      <w:r>
        <w:t xml:space="preserve"> arrive at a group conscience.</w:t>
      </w:r>
    </w:p>
    <w:p w14:paraId="229A2903" w14:textId="77777777" w:rsidR="00F33414" w:rsidRDefault="00F33414">
      <w:pPr>
        <w:pStyle w:val="BodyText"/>
        <w:ind w:left="0" w:firstLine="0"/>
      </w:pPr>
    </w:p>
    <w:p w14:paraId="229A2904" w14:textId="77777777" w:rsidR="00F33414" w:rsidRDefault="000F5F84">
      <w:pPr>
        <w:pStyle w:val="Heading1"/>
        <w:numPr>
          <w:ilvl w:val="0"/>
          <w:numId w:val="6"/>
        </w:numPr>
        <w:tabs>
          <w:tab w:val="left" w:pos="827"/>
        </w:tabs>
        <w:ind w:left="827" w:right="7536"/>
      </w:pPr>
      <w:r>
        <w:t>WSR</w:t>
      </w:r>
      <w:r>
        <w:rPr>
          <w:spacing w:val="-15"/>
        </w:rPr>
        <w:t xml:space="preserve"> </w:t>
      </w:r>
      <w:r>
        <w:t xml:space="preserve">Subcommittee </w:t>
      </w:r>
      <w:r>
        <w:rPr>
          <w:spacing w:val="-2"/>
        </w:rPr>
        <w:t>Functions</w:t>
      </w:r>
    </w:p>
    <w:p w14:paraId="229A2905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6"/>
        </w:tabs>
        <w:ind w:left="1546" w:hanging="359"/>
        <w:jc w:val="left"/>
        <w:rPr>
          <w:sz w:val="24"/>
        </w:rPr>
      </w:pPr>
      <w:r>
        <w:rPr>
          <w:spacing w:val="-2"/>
          <w:sz w:val="24"/>
        </w:rPr>
        <w:t>Committee</w:t>
      </w:r>
    </w:p>
    <w:p w14:paraId="229A2906" w14:textId="3B8E82AB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590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letters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received</w:t>
      </w:r>
      <w:r>
        <w:rPr>
          <w:spacing w:val="-3"/>
          <w:sz w:val="24"/>
        </w:rPr>
        <w:t xml:space="preserve"> </w:t>
      </w:r>
      <w:r>
        <w:rPr>
          <w:sz w:val="24"/>
        </w:rPr>
        <w:t>via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Area</w:t>
      </w:r>
      <w:r>
        <w:rPr>
          <w:spacing w:val="-3"/>
          <w:sz w:val="24"/>
        </w:rPr>
        <w:t xml:space="preserve"> </w:t>
      </w: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3"/>
          <w:sz w:val="24"/>
        </w:rPr>
        <w:t xml:space="preserve"> </w:t>
      </w:r>
      <w:ins w:id="9" w:author="Matherny, Paul" w:date="2024-02-13T14:44:00Z">
        <w:r w:rsidR="00B761AF">
          <w:rPr>
            <w:spacing w:val="-3"/>
            <w:sz w:val="24"/>
          </w:rPr>
          <w:t xml:space="preserve">or the PO Box </w:t>
        </w:r>
      </w:ins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logged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WSR </w:t>
      </w:r>
      <w:r>
        <w:rPr>
          <w:spacing w:val="-2"/>
          <w:sz w:val="24"/>
        </w:rPr>
        <w:t>subcommittee.</w:t>
      </w:r>
    </w:p>
    <w:p w14:paraId="229A2907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1144"/>
        <w:rPr>
          <w:sz w:val="24"/>
        </w:rPr>
      </w:pP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personal</w:t>
      </w:r>
      <w:r>
        <w:rPr>
          <w:spacing w:val="-4"/>
          <w:sz w:val="24"/>
        </w:rPr>
        <w:t xml:space="preserve"> </w:t>
      </w:r>
      <w:r>
        <w:rPr>
          <w:sz w:val="24"/>
        </w:rPr>
        <w:t>last</w:t>
      </w:r>
      <w:r>
        <w:rPr>
          <w:spacing w:val="-4"/>
          <w:sz w:val="24"/>
        </w:rPr>
        <w:t xml:space="preserve"> </w:t>
      </w:r>
      <w:r>
        <w:rPr>
          <w:sz w:val="24"/>
        </w:rPr>
        <w:t>names,</w:t>
      </w:r>
      <w:r>
        <w:rPr>
          <w:spacing w:val="-4"/>
          <w:sz w:val="24"/>
        </w:rPr>
        <w:t xml:space="preserve"> </w:t>
      </w:r>
      <w:r>
        <w:rPr>
          <w:sz w:val="24"/>
        </w:rPr>
        <w:t>addresses,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phone</w:t>
      </w:r>
      <w:r>
        <w:rPr>
          <w:spacing w:val="-4"/>
          <w:sz w:val="24"/>
        </w:rPr>
        <w:t xml:space="preserve"> </w:t>
      </w:r>
      <w:r>
        <w:rPr>
          <w:sz w:val="24"/>
        </w:rPr>
        <w:t>numbers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Guides, committee members, or anyone else will be given to the Step writer.</w:t>
      </w:r>
    </w:p>
    <w:p w14:paraId="229A2908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360"/>
        <w:jc w:val="both"/>
        <w:rPr>
          <w:sz w:val="24"/>
        </w:rPr>
      </w:pP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Guides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alias</w:t>
      </w:r>
      <w:r>
        <w:rPr>
          <w:spacing w:val="-4"/>
          <w:sz w:val="24"/>
        </w:rPr>
        <w:t xml:space="preserve"> </w:t>
      </w:r>
      <w:r>
        <w:rPr>
          <w:sz w:val="24"/>
        </w:rPr>
        <w:t>only,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decided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approved</w:t>
      </w:r>
      <w:r>
        <w:rPr>
          <w:spacing w:val="-4"/>
          <w:sz w:val="24"/>
        </w:rPr>
        <w:t xml:space="preserve"> </w:t>
      </w:r>
      <w:r>
        <w:rPr>
          <w:sz w:val="24"/>
        </w:rPr>
        <w:t>by the WSR subcommittee. It is required that the alias includes a first and last name (no nicknames).</w:t>
      </w:r>
    </w:p>
    <w:p w14:paraId="229A2909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458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“Correspondence</w:t>
      </w:r>
      <w:r>
        <w:rPr>
          <w:spacing w:val="-4"/>
          <w:sz w:val="24"/>
        </w:rPr>
        <w:t xml:space="preserve"> </w:t>
      </w:r>
      <w:r>
        <w:rPr>
          <w:sz w:val="24"/>
        </w:rPr>
        <w:t>Only”</w:t>
      </w:r>
      <w:r>
        <w:rPr>
          <w:spacing w:val="-4"/>
          <w:sz w:val="24"/>
        </w:rPr>
        <w:t xml:space="preserve"> </w:t>
      </w:r>
      <w:r>
        <w:rPr>
          <w:sz w:val="24"/>
        </w:rPr>
        <w:t>agreement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filed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subcommittee, prior to participation in step guidance.</w:t>
      </w:r>
    </w:p>
    <w:p w14:paraId="229A290A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927"/>
        <w:rPr>
          <w:sz w:val="24"/>
        </w:rPr>
      </w:pP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screen</w:t>
      </w:r>
      <w:r>
        <w:rPr>
          <w:spacing w:val="-4"/>
          <w:sz w:val="24"/>
        </w:rPr>
        <w:t xml:space="preserve"> </w:t>
      </w:r>
      <w:r>
        <w:rPr>
          <w:sz w:val="24"/>
        </w:rPr>
        <w:t>potential</w:t>
      </w:r>
      <w:r>
        <w:rPr>
          <w:spacing w:val="-4"/>
          <w:sz w:val="24"/>
        </w:rPr>
        <w:t xml:space="preserve"> </w:t>
      </w: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Guides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their</w:t>
      </w:r>
      <w:r>
        <w:rPr>
          <w:spacing w:val="-4"/>
          <w:sz w:val="24"/>
        </w:rPr>
        <w:t xml:space="preserve"> </w:t>
      </w:r>
      <w:r>
        <w:rPr>
          <w:sz w:val="24"/>
        </w:rPr>
        <w:t>willingness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follow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WSR Guidelines and Procedures.</w:t>
      </w:r>
    </w:p>
    <w:p w14:paraId="229A290B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1351"/>
        <w:rPr>
          <w:sz w:val="24"/>
        </w:rPr>
      </w:pP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guidance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provided</w:t>
      </w:r>
      <w:r>
        <w:rPr>
          <w:spacing w:val="-4"/>
          <w:sz w:val="24"/>
        </w:rPr>
        <w:t xml:space="preserve"> </w:t>
      </w:r>
      <w:r>
        <w:rPr>
          <w:sz w:val="24"/>
        </w:rPr>
        <w:t>until</w:t>
      </w:r>
      <w:r>
        <w:rPr>
          <w:spacing w:val="-4"/>
          <w:sz w:val="24"/>
        </w:rPr>
        <w:t xml:space="preserve"> </w:t>
      </w:r>
      <w:r>
        <w:rPr>
          <w:sz w:val="24"/>
        </w:rPr>
        <w:t>release,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discretion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WSR subcommittee in specific cases requested by the Step Guides.</w:t>
      </w:r>
    </w:p>
    <w:p w14:paraId="229A290C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/>
        <w:rPr>
          <w:sz w:val="24"/>
        </w:rPr>
      </w:pP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screen</w:t>
      </w:r>
      <w:r>
        <w:rPr>
          <w:spacing w:val="-2"/>
          <w:sz w:val="24"/>
        </w:rPr>
        <w:t xml:space="preserve"> </w:t>
      </w:r>
      <w:r>
        <w:rPr>
          <w:sz w:val="24"/>
        </w:rPr>
        <w:t>potential</w:t>
      </w:r>
      <w:r>
        <w:rPr>
          <w:spacing w:val="-2"/>
          <w:sz w:val="24"/>
        </w:rPr>
        <w:t xml:space="preserve"> </w:t>
      </w:r>
      <w:r>
        <w:rPr>
          <w:sz w:val="24"/>
        </w:rPr>
        <w:t>Step</w:t>
      </w:r>
      <w:r>
        <w:rPr>
          <w:spacing w:val="-2"/>
          <w:sz w:val="24"/>
        </w:rPr>
        <w:t xml:space="preserve"> </w:t>
      </w:r>
      <w:r>
        <w:rPr>
          <w:sz w:val="24"/>
        </w:rPr>
        <w:t>Writers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assign</w:t>
      </w:r>
      <w:r>
        <w:rPr>
          <w:spacing w:val="-2"/>
          <w:sz w:val="24"/>
        </w:rPr>
        <w:t xml:space="preserve"> </w:t>
      </w:r>
      <w:r>
        <w:rPr>
          <w:sz w:val="24"/>
        </w:rPr>
        <w:t>them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Step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Guide.</w:t>
      </w:r>
    </w:p>
    <w:p w14:paraId="229A290D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409"/>
        <w:rPr>
          <w:sz w:val="24"/>
        </w:rPr>
      </w:pP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resource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assist</w:t>
      </w:r>
      <w:r>
        <w:rPr>
          <w:spacing w:val="-3"/>
          <w:sz w:val="24"/>
        </w:rPr>
        <w:t xml:space="preserve"> </w:t>
      </w:r>
      <w:r>
        <w:rPr>
          <w:sz w:val="24"/>
        </w:rPr>
        <w:t>Areas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bodies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WSR</w:t>
      </w:r>
      <w:r>
        <w:rPr>
          <w:spacing w:val="-3"/>
          <w:sz w:val="24"/>
        </w:rPr>
        <w:t xml:space="preserve"> </w:t>
      </w:r>
      <w:r>
        <w:rPr>
          <w:sz w:val="24"/>
        </w:rPr>
        <w:t>efforts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by </w:t>
      </w:r>
      <w:r>
        <w:rPr>
          <w:sz w:val="24"/>
        </w:rPr>
        <w:lastRenderedPageBreak/>
        <w:t>providing information and guidance (e.g. learning days, informational panels).</w:t>
      </w:r>
    </w:p>
    <w:p w14:paraId="4722BF0C" w14:textId="77777777" w:rsidR="00F33414" w:rsidRDefault="00F33414">
      <w:pPr>
        <w:rPr>
          <w:ins w:id="10" w:author="Matherny, Paul" w:date="2024-02-13T14:49:00Z"/>
          <w:sz w:val="24"/>
        </w:rPr>
      </w:pPr>
    </w:p>
    <w:p w14:paraId="3C36F0F1" w14:textId="481AA468" w:rsidR="000163D6" w:rsidRPr="00EF297B" w:rsidRDefault="000163D6">
      <w:pPr>
        <w:pStyle w:val="ListParagraph"/>
        <w:numPr>
          <w:ilvl w:val="2"/>
          <w:numId w:val="6"/>
        </w:numPr>
        <w:rPr>
          <w:ins w:id="11" w:author="Paul Matherny" w:date="2024-02-14T18:22:00Z"/>
          <w:sz w:val="24"/>
          <w:rPrChange w:id="12" w:author="Paul Matherny" w:date="2024-02-14T18:22:00Z">
            <w:rPr>
              <w:ins w:id="13" w:author="Paul Matherny" w:date="2024-02-14T18:22:00Z"/>
            </w:rPr>
          </w:rPrChange>
        </w:rPr>
        <w:pPrChange w:id="14" w:author="Paul Matherny" w:date="2024-02-14T18:22:00Z">
          <w:pPr/>
        </w:pPrChange>
      </w:pPr>
      <w:ins w:id="15" w:author="Matherny, Paul" w:date="2024-02-13T14:50:00Z">
        <w:del w:id="16" w:author="Paul Matherny" w:date="2024-02-14T18:22:00Z">
          <w:r w:rsidRPr="00EF297B" w:rsidDel="00EF297B">
            <w:rPr>
              <w:sz w:val="24"/>
              <w:rPrChange w:id="17" w:author="Paul Matherny" w:date="2024-02-14T18:22:00Z">
                <w:rPr/>
              </w:rPrChange>
            </w:rPr>
            <w:delText xml:space="preserve">9. </w:delText>
          </w:r>
        </w:del>
        <w:r w:rsidRPr="00EF297B">
          <w:rPr>
            <w:sz w:val="24"/>
            <w:rPrChange w:id="18" w:author="Paul Matherny" w:date="2024-02-14T18:22:00Z">
              <w:rPr/>
            </w:rPrChange>
          </w:rPr>
          <w:t xml:space="preserve">Will provide book-length </w:t>
        </w:r>
      </w:ins>
      <w:ins w:id="19" w:author="Matherny, Paul" w:date="2024-02-13T14:51:00Z">
        <w:r w:rsidR="00076C62" w:rsidRPr="00EF297B">
          <w:rPr>
            <w:sz w:val="24"/>
            <w:rPrChange w:id="20" w:author="Paul Matherny" w:date="2024-02-14T18:22:00Z">
              <w:rPr/>
            </w:rPrChange>
          </w:rPr>
          <w:t xml:space="preserve">literature </w:t>
        </w:r>
      </w:ins>
      <w:ins w:id="21" w:author="Matherny, Paul" w:date="2024-02-13T14:50:00Z">
        <w:r w:rsidRPr="00EF297B">
          <w:rPr>
            <w:sz w:val="24"/>
            <w:rPrChange w:id="22" w:author="Paul Matherny" w:date="2024-02-14T18:22:00Z">
              <w:rPr/>
            </w:rPrChange>
          </w:rPr>
          <w:t>to incarcerated persons</w:t>
        </w:r>
      </w:ins>
      <w:ins w:id="23" w:author="Matherny, Paul" w:date="2024-02-13T14:51:00Z">
        <w:r w:rsidR="00076C62" w:rsidRPr="00EF297B">
          <w:rPr>
            <w:sz w:val="24"/>
            <w:rPrChange w:id="24" w:author="Paul Matherny" w:date="2024-02-14T18:22:00Z">
              <w:rPr/>
            </w:rPrChange>
          </w:rPr>
          <w:t xml:space="preserve"> contingent on available bud</w:t>
        </w:r>
      </w:ins>
      <w:ins w:id="25" w:author="Matherny, Paul" w:date="2024-02-13T14:52:00Z">
        <w:r w:rsidR="00076C62" w:rsidRPr="00EF297B">
          <w:rPr>
            <w:sz w:val="24"/>
            <w:rPrChange w:id="26" w:author="Paul Matherny" w:date="2024-02-14T18:22:00Z">
              <w:rPr/>
            </w:rPrChange>
          </w:rPr>
          <w:t>get, and other resources as appropriate to incarcerated persons seeking connection with NA communities.</w:t>
        </w:r>
      </w:ins>
      <w:ins w:id="27" w:author="Matherny, Paul" w:date="2024-02-13T14:50:00Z">
        <w:r w:rsidRPr="00EF297B">
          <w:rPr>
            <w:sz w:val="24"/>
            <w:rPrChange w:id="28" w:author="Paul Matherny" w:date="2024-02-14T18:22:00Z">
              <w:rPr/>
            </w:rPrChange>
          </w:rPr>
          <w:t xml:space="preserve"> </w:t>
        </w:r>
      </w:ins>
    </w:p>
    <w:p w14:paraId="7704591A" w14:textId="77777777" w:rsidR="00EF297B" w:rsidRDefault="00EF297B">
      <w:pPr>
        <w:pStyle w:val="ListParagraph"/>
        <w:rPr>
          <w:ins w:id="29" w:author="Paul Matherny" w:date="2024-02-14T18:22:00Z"/>
          <w:sz w:val="24"/>
        </w:rPr>
        <w:pPrChange w:id="30" w:author="Paul Matherny" w:date="2024-02-14T18:22:00Z">
          <w:pPr/>
        </w:pPrChange>
      </w:pPr>
    </w:p>
    <w:p w14:paraId="171E9666" w14:textId="77777777" w:rsidR="00EF297B" w:rsidRDefault="00EF297B">
      <w:pPr>
        <w:rPr>
          <w:ins w:id="31" w:author="Paul Matherny" w:date="2024-02-14T18:22:00Z"/>
          <w:sz w:val="24"/>
        </w:rPr>
      </w:pPr>
    </w:p>
    <w:p w14:paraId="229A290E" w14:textId="22D8D7BF" w:rsidR="008768A1" w:rsidRDefault="00EF297B">
      <w:pPr>
        <w:pStyle w:val="ListParagraph"/>
        <w:numPr>
          <w:ilvl w:val="2"/>
          <w:numId w:val="6"/>
        </w:numPr>
        <w:rPr>
          <w:sz w:val="24"/>
          <w:rPrChange w:id="32" w:author="Paul Matherny" w:date="2024-02-14T18:22:00Z">
            <w:rPr/>
          </w:rPrChange>
        </w:rPr>
        <w:sectPr w:rsidR="00000000">
          <w:pgSz w:w="12240" w:h="15840"/>
          <w:pgMar w:top="1040" w:right="900" w:bottom="640" w:left="900" w:header="300" w:footer="453" w:gutter="0"/>
          <w:cols w:space="720"/>
        </w:sectPr>
        <w:pPrChange w:id="33" w:author="Paul Matherny" w:date="2024-02-14T18:22:00Z">
          <w:pPr/>
        </w:pPrChange>
      </w:pPr>
      <w:bookmarkStart w:id="34" w:name="_Hlk158827462"/>
      <w:ins w:id="35" w:author="Paul Matherny" w:date="2024-02-14T18:22:00Z">
        <w:r>
          <w:rPr>
            <w:sz w:val="24"/>
          </w:rPr>
          <w:t>Will coordinate as needed with staff at ODRC to improve processes, receive feedback,</w:t>
        </w:r>
      </w:ins>
      <w:ins w:id="36" w:author="Paul Matherny" w:date="2024-02-14T18:23:00Z">
        <w:r>
          <w:rPr>
            <w:sz w:val="24"/>
          </w:rPr>
          <w:t xml:space="preserve"> and facilitate communication between Writers and Guides. </w:t>
        </w:r>
      </w:ins>
    </w:p>
    <w:bookmarkEnd w:id="34"/>
    <w:p w14:paraId="229A290F" w14:textId="77777777" w:rsidR="00F33414" w:rsidRDefault="00F33414">
      <w:pPr>
        <w:pStyle w:val="BodyText"/>
        <w:ind w:left="0" w:firstLine="0"/>
      </w:pPr>
    </w:p>
    <w:p w14:paraId="229A2910" w14:textId="77777777" w:rsidR="00F33414" w:rsidRDefault="00F33414">
      <w:pPr>
        <w:pStyle w:val="BodyText"/>
        <w:spacing w:before="79"/>
        <w:ind w:left="0" w:firstLine="0"/>
      </w:pPr>
    </w:p>
    <w:p w14:paraId="229A2911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6"/>
        </w:tabs>
        <w:spacing w:before="1"/>
        <w:ind w:left="1366" w:hanging="359"/>
        <w:jc w:val="left"/>
        <w:rPr>
          <w:sz w:val="24"/>
        </w:rPr>
      </w:pPr>
      <w:r>
        <w:rPr>
          <w:sz w:val="24"/>
        </w:rPr>
        <w:t xml:space="preserve">Step </w:t>
      </w:r>
      <w:r>
        <w:rPr>
          <w:spacing w:val="-2"/>
          <w:sz w:val="24"/>
        </w:rPr>
        <w:t>Guides</w:t>
      </w:r>
    </w:p>
    <w:p w14:paraId="229A2912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/>
        <w:rPr>
          <w:sz w:val="24"/>
        </w:rPr>
      </w:pPr>
      <w:r>
        <w:rPr>
          <w:sz w:val="24"/>
        </w:rPr>
        <w:t>Step</w:t>
      </w:r>
      <w:r>
        <w:rPr>
          <w:spacing w:val="-1"/>
          <w:sz w:val="24"/>
        </w:rPr>
        <w:t xml:space="preserve"> </w:t>
      </w:r>
      <w:r>
        <w:rPr>
          <w:sz w:val="24"/>
        </w:rPr>
        <w:t>Guides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Step</w:t>
      </w:r>
      <w:r>
        <w:rPr>
          <w:spacing w:val="-1"/>
          <w:sz w:val="24"/>
        </w:rPr>
        <w:t xml:space="preserve"> </w:t>
      </w:r>
      <w:r>
        <w:rPr>
          <w:sz w:val="24"/>
        </w:rPr>
        <w:t>Writer</w:t>
      </w:r>
      <w:r>
        <w:rPr>
          <w:spacing w:val="-1"/>
          <w:sz w:val="24"/>
        </w:rPr>
        <w:t xml:space="preserve"> </w:t>
      </w:r>
      <w:r>
        <w:rPr>
          <w:sz w:val="24"/>
        </w:rPr>
        <w:t>assigned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WSR </w:t>
      </w:r>
      <w:r>
        <w:rPr>
          <w:spacing w:val="-2"/>
          <w:sz w:val="24"/>
        </w:rPr>
        <w:t>subcommittee.</w:t>
      </w:r>
    </w:p>
    <w:p w14:paraId="229A2913" w14:textId="69F1C926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165"/>
        <w:rPr>
          <w:sz w:val="24"/>
        </w:rPr>
      </w:pPr>
      <w:r>
        <w:rPr>
          <w:sz w:val="24"/>
        </w:rPr>
        <w:t>The Step Guide must have had no prior knowledge of their assigned Step Writer. This</w:t>
      </w:r>
      <w:r>
        <w:rPr>
          <w:spacing w:val="-3"/>
          <w:sz w:val="24"/>
        </w:rPr>
        <w:t xml:space="preserve"> </w:t>
      </w:r>
      <w:r>
        <w:rPr>
          <w:sz w:val="24"/>
        </w:rPr>
        <w:t>means</w:t>
      </w:r>
      <w:r>
        <w:rPr>
          <w:spacing w:val="-3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never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met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person</w:t>
      </w:r>
      <w:r>
        <w:rPr>
          <w:spacing w:val="-3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assigned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guide</w:t>
      </w:r>
      <w:r>
        <w:rPr>
          <w:spacing w:val="-3"/>
          <w:sz w:val="24"/>
        </w:rPr>
        <w:t xml:space="preserve"> </w:t>
      </w:r>
      <w:r>
        <w:rPr>
          <w:sz w:val="24"/>
        </w:rPr>
        <w:t>at any time during their life.</w:t>
      </w:r>
      <w:ins w:id="37" w:author="Matherny, Paul" w:date="2024-02-13T14:47:00Z">
        <w:r w:rsidR="00250FEA">
          <w:rPr>
            <w:sz w:val="24"/>
          </w:rPr>
          <w:t xml:space="preserve"> </w:t>
        </w:r>
      </w:ins>
    </w:p>
    <w:p w14:paraId="229A2914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185"/>
        <w:rPr>
          <w:sz w:val="24"/>
        </w:rPr>
      </w:pPr>
      <w:r>
        <w:rPr>
          <w:sz w:val="24"/>
        </w:rPr>
        <w:t>Step Guides will carry a clear NA message while working steps with their Step Writer.</w:t>
      </w:r>
      <w:r>
        <w:rPr>
          <w:spacing w:val="-7"/>
          <w:sz w:val="24"/>
        </w:rPr>
        <w:t xml:space="preserve"> </w:t>
      </w:r>
      <w:r>
        <w:rPr>
          <w:sz w:val="24"/>
        </w:rPr>
        <w:t>If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step</w:t>
      </w:r>
      <w:r>
        <w:rPr>
          <w:spacing w:val="-7"/>
          <w:sz w:val="24"/>
        </w:rPr>
        <w:t xml:space="preserve"> </w:t>
      </w:r>
      <w:r>
        <w:rPr>
          <w:sz w:val="24"/>
        </w:rPr>
        <w:t>Writer</w:t>
      </w:r>
      <w:r>
        <w:rPr>
          <w:spacing w:val="-7"/>
          <w:sz w:val="24"/>
        </w:rPr>
        <w:t xml:space="preserve"> </w:t>
      </w:r>
      <w:r>
        <w:rPr>
          <w:sz w:val="24"/>
        </w:rPr>
        <w:t>needs</w:t>
      </w:r>
      <w:r>
        <w:rPr>
          <w:spacing w:val="-7"/>
          <w:sz w:val="24"/>
        </w:rPr>
        <w:t xml:space="preserve"> </w:t>
      </w:r>
      <w:r>
        <w:rPr>
          <w:sz w:val="24"/>
        </w:rPr>
        <w:t>guidance,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7"/>
          <w:sz w:val="24"/>
        </w:rPr>
        <w:t xml:space="preserve"> </w:t>
      </w:r>
      <w:r>
        <w:rPr>
          <w:sz w:val="24"/>
        </w:rPr>
        <w:t>has</w:t>
      </w:r>
      <w:r>
        <w:rPr>
          <w:spacing w:val="-7"/>
          <w:sz w:val="24"/>
        </w:rPr>
        <w:t xml:space="preserve"> </w:t>
      </w:r>
      <w:r>
        <w:rPr>
          <w:sz w:val="24"/>
        </w:rPr>
        <w:t>resources</w:t>
      </w:r>
      <w:r>
        <w:rPr>
          <w:spacing w:val="-7"/>
          <w:sz w:val="24"/>
        </w:rPr>
        <w:t xml:space="preserve"> </w:t>
      </w:r>
      <w:r>
        <w:rPr>
          <w:sz w:val="24"/>
        </w:rPr>
        <w:t>available on options for writing steps through the mail.</w:t>
      </w:r>
    </w:p>
    <w:p w14:paraId="229A2915" w14:textId="372C2F9C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212"/>
        <w:rPr>
          <w:sz w:val="24"/>
        </w:rPr>
      </w:pPr>
      <w:r>
        <w:rPr>
          <w:sz w:val="24"/>
        </w:rPr>
        <w:t>Step</w:t>
      </w:r>
      <w:r>
        <w:rPr>
          <w:spacing w:val="-2"/>
          <w:sz w:val="24"/>
        </w:rPr>
        <w:t xml:space="preserve"> </w:t>
      </w:r>
      <w:r>
        <w:rPr>
          <w:sz w:val="24"/>
        </w:rPr>
        <w:t>Guides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confirm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Step</w:t>
      </w:r>
      <w:r>
        <w:rPr>
          <w:spacing w:val="-2"/>
          <w:sz w:val="24"/>
        </w:rPr>
        <w:t xml:space="preserve"> </w:t>
      </w:r>
      <w:r>
        <w:rPr>
          <w:sz w:val="24"/>
        </w:rPr>
        <w:t>Writer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access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literature,</w:t>
      </w:r>
      <w:r>
        <w:rPr>
          <w:spacing w:val="-2"/>
          <w:sz w:val="24"/>
        </w:rPr>
        <w:t xml:space="preserve"> </w:t>
      </w:r>
      <w:r>
        <w:rPr>
          <w:sz w:val="24"/>
        </w:rPr>
        <w:t>and if not, will instruct them on how to receive free IP</w:t>
      </w:r>
      <w:del w:id="38" w:author="Matherny, Paul" w:date="2024-02-13T14:47:00Z">
        <w:r w:rsidDel="00516C07">
          <w:rPr>
            <w:sz w:val="24"/>
          </w:rPr>
          <w:delText>’</w:delText>
        </w:r>
      </w:del>
      <w:r>
        <w:rPr>
          <w:sz w:val="24"/>
        </w:rPr>
        <w:t>s</w:t>
      </w:r>
      <w:ins w:id="39" w:author="Matherny, Paul" w:date="2024-02-13T14:47:00Z">
        <w:r w:rsidR="00516C07">
          <w:rPr>
            <w:sz w:val="24"/>
          </w:rPr>
          <w:t xml:space="preserve"> (I</w:t>
        </w:r>
      </w:ins>
      <w:ins w:id="40" w:author="Matherny, Paul" w:date="2024-02-13T14:48:00Z">
        <w:r w:rsidR="00516C07">
          <w:rPr>
            <w:sz w:val="24"/>
          </w:rPr>
          <w:t>nformational Pamphlets)</w:t>
        </w:r>
      </w:ins>
      <w:r>
        <w:rPr>
          <w:sz w:val="24"/>
        </w:rPr>
        <w:t xml:space="preserve"> and a free book from NAWS. (The</w:t>
      </w:r>
      <w:r>
        <w:rPr>
          <w:spacing w:val="-6"/>
          <w:sz w:val="24"/>
        </w:rPr>
        <w:t xml:space="preserve"> </w:t>
      </w:r>
      <w:r>
        <w:rPr>
          <w:sz w:val="24"/>
        </w:rPr>
        <w:t>NAWS</w:t>
      </w:r>
      <w:r>
        <w:rPr>
          <w:spacing w:val="-6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6"/>
          <w:sz w:val="24"/>
        </w:rPr>
        <w:t xml:space="preserve"> </w:t>
      </w:r>
      <w:r>
        <w:rPr>
          <w:sz w:val="24"/>
        </w:rPr>
        <w:t>included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resource</w:t>
      </w:r>
      <w:r>
        <w:rPr>
          <w:spacing w:val="-6"/>
          <w:sz w:val="24"/>
        </w:rPr>
        <w:t xml:space="preserve"> </w:t>
      </w:r>
      <w:r>
        <w:rPr>
          <w:sz w:val="24"/>
        </w:rPr>
        <w:t>sheet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Step</w:t>
      </w:r>
      <w:r>
        <w:rPr>
          <w:spacing w:val="-6"/>
          <w:sz w:val="24"/>
        </w:rPr>
        <w:t xml:space="preserve"> </w:t>
      </w:r>
      <w:r>
        <w:rPr>
          <w:sz w:val="24"/>
        </w:rPr>
        <w:t>Writer’s</w:t>
      </w:r>
      <w:r>
        <w:rPr>
          <w:spacing w:val="-6"/>
          <w:sz w:val="24"/>
        </w:rPr>
        <w:t xml:space="preserve"> </w:t>
      </w:r>
      <w:r>
        <w:rPr>
          <w:sz w:val="24"/>
        </w:rPr>
        <w:t>first response from the WSR, though the Step Guide may help suggest which book to order to help with step work</w:t>
      </w:r>
      <w:ins w:id="41" w:author="Matherny, Paul" w:date="2024-02-13T14:48:00Z">
        <w:r w:rsidR="00516C07">
          <w:rPr>
            <w:sz w:val="24"/>
          </w:rPr>
          <w:t>.</w:t>
        </w:r>
      </w:ins>
      <w:r>
        <w:rPr>
          <w:sz w:val="24"/>
        </w:rPr>
        <w:t>)</w:t>
      </w:r>
    </w:p>
    <w:p w14:paraId="229A2916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358"/>
        <w:rPr>
          <w:sz w:val="24"/>
        </w:rPr>
      </w:pPr>
      <w:r>
        <w:rPr>
          <w:sz w:val="24"/>
        </w:rPr>
        <w:t>Upon</w:t>
      </w:r>
      <w:r>
        <w:rPr>
          <w:spacing w:val="-6"/>
          <w:sz w:val="24"/>
        </w:rPr>
        <w:t xml:space="preserve"> </w:t>
      </w:r>
      <w:r>
        <w:rPr>
          <w:sz w:val="24"/>
        </w:rPr>
        <w:t>completion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Twelve</w:t>
      </w:r>
      <w:r>
        <w:rPr>
          <w:spacing w:val="-6"/>
          <w:sz w:val="24"/>
        </w:rPr>
        <w:t xml:space="preserve"> </w:t>
      </w:r>
      <w:r>
        <w:rPr>
          <w:sz w:val="24"/>
        </w:rPr>
        <w:t>Steps,</w:t>
      </w:r>
      <w:r>
        <w:rPr>
          <w:spacing w:val="-6"/>
          <w:sz w:val="24"/>
        </w:rPr>
        <w:t xml:space="preserve"> </w:t>
      </w:r>
      <w:r>
        <w:rPr>
          <w:sz w:val="24"/>
        </w:rPr>
        <w:t>if</w:t>
      </w:r>
      <w:r>
        <w:rPr>
          <w:spacing w:val="-6"/>
          <w:sz w:val="24"/>
        </w:rPr>
        <w:t xml:space="preserve"> </w:t>
      </w:r>
      <w:r>
        <w:rPr>
          <w:sz w:val="24"/>
        </w:rPr>
        <w:t>requested,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Step</w:t>
      </w:r>
      <w:r>
        <w:rPr>
          <w:spacing w:val="-6"/>
          <w:sz w:val="24"/>
        </w:rPr>
        <w:t xml:space="preserve"> </w:t>
      </w:r>
      <w:r>
        <w:rPr>
          <w:sz w:val="24"/>
        </w:rPr>
        <w:t>Writer</w:t>
      </w:r>
      <w:r>
        <w:rPr>
          <w:spacing w:val="-6"/>
          <w:sz w:val="24"/>
        </w:rPr>
        <w:t xml:space="preserve"> </w:t>
      </w:r>
      <w:r>
        <w:rPr>
          <w:sz w:val="24"/>
        </w:rPr>
        <w:t>may</w:t>
      </w:r>
      <w:r>
        <w:rPr>
          <w:spacing w:val="-6"/>
          <w:sz w:val="24"/>
        </w:rPr>
        <w:t xml:space="preserve"> </w:t>
      </w:r>
      <w:r>
        <w:rPr>
          <w:sz w:val="24"/>
        </w:rPr>
        <w:t>continue WSR correspondence to work the Twelve Traditions or start over on the Twelve Steps as the Step Guide suggests.</w:t>
      </w:r>
    </w:p>
    <w:p w14:paraId="229A2917" w14:textId="49FDA688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278"/>
        <w:jc w:val="left"/>
        <w:rPr>
          <w:sz w:val="24"/>
        </w:rPr>
      </w:pP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arrangements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rides,</w:t>
      </w:r>
      <w:r>
        <w:rPr>
          <w:spacing w:val="-4"/>
          <w:sz w:val="24"/>
        </w:rPr>
        <w:t xml:space="preserve"> </w:t>
      </w:r>
      <w:r>
        <w:rPr>
          <w:sz w:val="24"/>
        </w:rPr>
        <w:t>visits,</w:t>
      </w:r>
      <w:r>
        <w:rPr>
          <w:spacing w:val="-4"/>
          <w:sz w:val="24"/>
        </w:rPr>
        <w:t xml:space="preserve"> </w:t>
      </w:r>
      <w:r>
        <w:rPr>
          <w:sz w:val="24"/>
        </w:rPr>
        <w:t>loans,</w:t>
      </w:r>
      <w:r>
        <w:rPr>
          <w:spacing w:val="-4"/>
          <w:sz w:val="24"/>
        </w:rPr>
        <w:t xml:space="preserve"> </w:t>
      </w:r>
      <w:r>
        <w:rPr>
          <w:sz w:val="24"/>
        </w:rPr>
        <w:t>phone</w:t>
      </w:r>
      <w:r>
        <w:rPr>
          <w:spacing w:val="-4"/>
          <w:sz w:val="24"/>
        </w:rPr>
        <w:t xml:space="preserve"> </w:t>
      </w:r>
      <w:r>
        <w:rPr>
          <w:sz w:val="24"/>
        </w:rPr>
        <w:t>calls,</w:t>
      </w:r>
      <w:r>
        <w:rPr>
          <w:spacing w:val="-4"/>
          <w:sz w:val="24"/>
        </w:rPr>
        <w:t xml:space="preserve"> </w:t>
      </w:r>
      <w:r>
        <w:rPr>
          <w:sz w:val="24"/>
        </w:rPr>
        <w:t>materials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corresponding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(including specific institutional guidelines), photos, books, drawings, tapes, or contacting family members/friends/lawyers/Parole Board will be made between the Step Guide and </w:t>
      </w:r>
      <w:ins w:id="42" w:author="Matherny, Paul" w:date="2024-02-13T14:53:00Z">
        <w:r w:rsidR="00825CB1">
          <w:rPr>
            <w:sz w:val="24"/>
          </w:rPr>
          <w:t xml:space="preserve">the incarcerated </w:t>
        </w:r>
      </w:ins>
      <w:r>
        <w:rPr>
          <w:sz w:val="24"/>
        </w:rPr>
        <w:t xml:space="preserve">Step </w:t>
      </w:r>
      <w:r>
        <w:rPr>
          <w:spacing w:val="-2"/>
          <w:sz w:val="24"/>
        </w:rPr>
        <w:t>Writer.</w:t>
      </w:r>
      <w:ins w:id="43" w:author="Matherny, Paul" w:date="2024-02-13T15:15:00Z">
        <w:r w:rsidR="00544AA3">
          <w:rPr>
            <w:spacing w:val="-2"/>
            <w:sz w:val="24"/>
          </w:rPr>
          <w:t xml:space="preserve"> </w:t>
        </w:r>
      </w:ins>
      <w:ins w:id="44" w:author="Paul Matherny" w:date="2024-02-14T18:31:00Z">
        <w:r w:rsidR="00B64680">
          <w:rPr>
            <w:spacing w:val="-2"/>
            <w:sz w:val="24"/>
          </w:rPr>
          <w:t xml:space="preserve">Provision of </w:t>
        </w:r>
      </w:ins>
      <w:ins w:id="45" w:author="Matherny, Paul" w:date="2024-02-13T15:15:00Z">
        <w:del w:id="46" w:author="Paul Matherny" w:date="2024-02-14T18:31:00Z">
          <w:r w:rsidR="00544AA3" w:rsidDel="00B64680">
            <w:rPr>
              <w:spacing w:val="-2"/>
              <w:sz w:val="24"/>
            </w:rPr>
            <w:delText>Any</w:delText>
          </w:r>
        </w:del>
        <w:r w:rsidR="00544AA3">
          <w:rPr>
            <w:spacing w:val="-2"/>
            <w:sz w:val="24"/>
          </w:rPr>
          <w:t xml:space="preserve"> resources </w:t>
        </w:r>
        <w:r w:rsidR="005B1F5E">
          <w:rPr>
            <w:spacing w:val="-2"/>
            <w:sz w:val="24"/>
          </w:rPr>
          <w:t xml:space="preserve">outside of being a </w:t>
        </w:r>
      </w:ins>
      <w:ins w:id="47" w:author="Matherny, Paul" w:date="2024-02-13T15:16:00Z">
        <w:r w:rsidR="005B1F5E">
          <w:rPr>
            <w:spacing w:val="-2"/>
            <w:sz w:val="24"/>
          </w:rPr>
          <w:t xml:space="preserve">dependable Guide for working the steps shall be coordinated with the WSR Committee. </w:t>
        </w:r>
      </w:ins>
    </w:p>
    <w:p w14:paraId="229A2918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6"/>
        </w:tabs>
        <w:ind w:left="1366" w:hanging="359"/>
        <w:jc w:val="left"/>
        <w:rPr>
          <w:sz w:val="24"/>
        </w:rPr>
      </w:pPr>
      <w:r>
        <w:rPr>
          <w:sz w:val="24"/>
        </w:rPr>
        <w:t xml:space="preserve">All rules and regulations of the facility will be </w:t>
      </w:r>
      <w:r>
        <w:rPr>
          <w:spacing w:val="-2"/>
          <w:sz w:val="24"/>
        </w:rPr>
        <w:t>followed.</w:t>
      </w:r>
    </w:p>
    <w:p w14:paraId="229A2919" w14:textId="56F8D485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139"/>
        <w:jc w:val="left"/>
        <w:rPr>
          <w:sz w:val="24"/>
        </w:rPr>
      </w:pPr>
      <w:bookmarkStart w:id="48" w:name="_Hlk158828216"/>
      <w:r>
        <w:rPr>
          <w:sz w:val="24"/>
        </w:rPr>
        <w:t>After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WSR</w:t>
      </w:r>
      <w:r>
        <w:rPr>
          <w:spacing w:val="-3"/>
          <w:sz w:val="24"/>
        </w:rPr>
        <w:t xml:space="preserve"> </w:t>
      </w:r>
      <w:r>
        <w:rPr>
          <w:sz w:val="24"/>
        </w:rPr>
        <w:t>committee</w:t>
      </w:r>
      <w:r>
        <w:rPr>
          <w:spacing w:val="-3"/>
          <w:sz w:val="24"/>
        </w:rPr>
        <w:t xml:space="preserve"> </w:t>
      </w:r>
      <w:r>
        <w:rPr>
          <w:sz w:val="24"/>
        </w:rPr>
        <w:t>member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Clerk(s)</w:t>
      </w:r>
      <w:r>
        <w:rPr>
          <w:spacing w:val="-3"/>
          <w:sz w:val="24"/>
        </w:rPr>
        <w:t xml:space="preserve"> </w:t>
      </w:r>
      <w:r>
        <w:rPr>
          <w:sz w:val="24"/>
        </w:rPr>
        <w:t>reads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first</w:t>
      </w:r>
      <w:r>
        <w:rPr>
          <w:spacing w:val="-3"/>
          <w:sz w:val="24"/>
        </w:rPr>
        <w:t xml:space="preserve"> </w:t>
      </w:r>
      <w:r>
        <w:rPr>
          <w:sz w:val="24"/>
        </w:rPr>
        <w:t>letter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pre-assignment</w:t>
      </w:r>
      <w:r>
        <w:rPr>
          <w:spacing w:val="-3"/>
          <w:sz w:val="24"/>
        </w:rPr>
        <w:t xml:space="preserve"> </w:t>
      </w:r>
      <w:r>
        <w:rPr>
          <w:sz w:val="24"/>
        </w:rPr>
        <w:t>work, all correspondence between the Step Guide and Step Writer is confidential</w:t>
      </w:r>
      <w:ins w:id="49" w:author="Matherny, Paul" w:date="2024-02-13T14:53:00Z">
        <w:r w:rsidR="00825CB1">
          <w:rPr>
            <w:sz w:val="24"/>
          </w:rPr>
          <w:t xml:space="preserve"> to the extent possible</w:t>
        </w:r>
        <w:r w:rsidR="000E2D95">
          <w:rPr>
            <w:sz w:val="24"/>
          </w:rPr>
          <w:t>. All parties are made aware that ingoing a</w:t>
        </w:r>
      </w:ins>
      <w:ins w:id="50" w:author="Matherny, Paul" w:date="2024-02-13T14:54:00Z">
        <w:r w:rsidR="000E2D95">
          <w:rPr>
            <w:sz w:val="24"/>
          </w:rPr>
          <w:t xml:space="preserve">nd outgoing mail and email is subject to review by ODRC staff and </w:t>
        </w:r>
        <w:r w:rsidR="00CD7B6E">
          <w:rPr>
            <w:sz w:val="24"/>
          </w:rPr>
          <w:t>its</w:t>
        </w:r>
        <w:r w:rsidR="000E2D95">
          <w:rPr>
            <w:sz w:val="24"/>
          </w:rPr>
          <w:t xml:space="preserve"> designees</w:t>
        </w:r>
      </w:ins>
      <w:r>
        <w:rPr>
          <w:sz w:val="24"/>
        </w:rPr>
        <w:t>.</w:t>
      </w:r>
    </w:p>
    <w:bookmarkEnd w:id="48"/>
    <w:p w14:paraId="229A291A" w14:textId="75A5777A" w:rsidR="00F33414" w:rsidRDefault="000F5F84">
      <w:pPr>
        <w:pStyle w:val="ListParagraph"/>
        <w:numPr>
          <w:ilvl w:val="1"/>
          <w:numId w:val="6"/>
        </w:numPr>
        <w:tabs>
          <w:tab w:val="left" w:pos="1365"/>
          <w:tab w:val="left" w:pos="1367"/>
        </w:tabs>
        <w:ind w:left="1367" w:right="518"/>
        <w:jc w:val="left"/>
        <w:rPr>
          <w:sz w:val="24"/>
        </w:rPr>
      </w:pPr>
      <w:r>
        <w:rPr>
          <w:sz w:val="24"/>
        </w:rPr>
        <w:t xml:space="preserve">All </w:t>
      </w:r>
      <w:ins w:id="51" w:author="Matherny, Paul" w:date="2024-02-13T14:55:00Z">
        <w:r w:rsidR="00CD7B6E">
          <w:rPr>
            <w:sz w:val="24"/>
          </w:rPr>
          <w:t xml:space="preserve">incoming </w:t>
        </w:r>
      </w:ins>
      <w:r>
        <w:rPr>
          <w:sz w:val="24"/>
        </w:rPr>
        <w:t>correspondence will be sorted, and then distributed accordingly upon completion of assignments.</w:t>
      </w:r>
      <w:r>
        <w:rPr>
          <w:spacing w:val="-3"/>
          <w:sz w:val="24"/>
        </w:rPr>
        <w:t xml:space="preserve"> </w:t>
      </w:r>
      <w:r>
        <w:rPr>
          <w:sz w:val="24"/>
        </w:rPr>
        <w:t>Those</w:t>
      </w:r>
      <w:r>
        <w:rPr>
          <w:spacing w:val="-3"/>
          <w:sz w:val="24"/>
        </w:rPr>
        <w:t xml:space="preserve"> </w:t>
      </w: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write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ins w:id="52" w:author="Matherny, Paul" w:date="2024-02-13T14:54:00Z">
        <w:r w:rsidR="00CD7B6E">
          <w:rPr>
            <w:spacing w:val="-3"/>
            <w:sz w:val="24"/>
          </w:rPr>
          <w:t xml:space="preserve">but </w:t>
        </w:r>
      </w:ins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complete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pairing</w:t>
      </w:r>
      <w:r>
        <w:rPr>
          <w:spacing w:val="-3"/>
          <w:sz w:val="24"/>
        </w:rPr>
        <w:t xml:space="preserve"> </w:t>
      </w:r>
      <w:r>
        <w:rPr>
          <w:sz w:val="24"/>
        </w:rPr>
        <w:t>process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their initial letters filed. These will be held for 6 months and then shredded.</w:t>
      </w:r>
    </w:p>
    <w:p w14:paraId="229A291B" w14:textId="42C4FD67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482"/>
        <w:jc w:val="left"/>
        <w:rPr>
          <w:sz w:val="24"/>
        </w:rPr>
      </w:pPr>
      <w:r>
        <w:rPr>
          <w:sz w:val="24"/>
        </w:rPr>
        <w:t>Only</w:t>
      </w:r>
      <w:r>
        <w:rPr>
          <w:spacing w:val="-3"/>
          <w:sz w:val="24"/>
        </w:rPr>
        <w:t xml:space="preserve"> </w:t>
      </w:r>
      <w:ins w:id="53" w:author="Matherny, Paul" w:date="2024-02-13T14:55:00Z">
        <w:r w:rsidR="00CC72A4">
          <w:rPr>
            <w:sz w:val="24"/>
          </w:rPr>
          <w:t xml:space="preserve">incarcerated </w:t>
        </w:r>
      </w:ins>
      <w:del w:id="54" w:author="Matherny, Paul" w:date="2024-02-13T14:55:00Z">
        <w:r w:rsidDel="00CC72A4">
          <w:rPr>
            <w:sz w:val="24"/>
          </w:rPr>
          <w:delText>inmate</w:delText>
        </w:r>
      </w:del>
      <w:r>
        <w:rPr>
          <w:spacing w:val="-3"/>
          <w:sz w:val="24"/>
        </w:rPr>
        <w:t xml:space="preserve"> </w:t>
      </w:r>
      <w:r>
        <w:rPr>
          <w:sz w:val="24"/>
        </w:rPr>
        <w:t>Step</w:t>
      </w:r>
      <w:r>
        <w:rPr>
          <w:spacing w:val="-3"/>
          <w:sz w:val="24"/>
        </w:rPr>
        <w:t xml:space="preserve"> </w:t>
      </w:r>
      <w:r>
        <w:rPr>
          <w:sz w:val="24"/>
        </w:rPr>
        <w:t>Writers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(1)</w:t>
      </w:r>
      <w:r>
        <w:rPr>
          <w:spacing w:val="-3"/>
          <w:sz w:val="24"/>
        </w:rPr>
        <w:t xml:space="preserve"> </w:t>
      </w:r>
      <w:r>
        <w:rPr>
          <w:sz w:val="24"/>
        </w:rPr>
        <w:t>year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remaining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serve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assigned</w:t>
      </w:r>
      <w:r>
        <w:rPr>
          <w:spacing w:val="-3"/>
          <w:sz w:val="24"/>
        </w:rPr>
        <w:t xml:space="preserve"> </w:t>
      </w:r>
      <w:r>
        <w:rPr>
          <w:sz w:val="24"/>
        </w:rPr>
        <w:t>a Step Guide.</w:t>
      </w:r>
    </w:p>
    <w:p w14:paraId="229A291C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421"/>
        <w:jc w:val="left"/>
        <w:rPr>
          <w:sz w:val="24"/>
        </w:rPr>
      </w:pP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Twelve</w:t>
      </w:r>
      <w:r>
        <w:rPr>
          <w:spacing w:val="-7"/>
          <w:sz w:val="24"/>
        </w:rPr>
        <w:t xml:space="preserve"> </w:t>
      </w:r>
      <w:r>
        <w:rPr>
          <w:sz w:val="24"/>
        </w:rPr>
        <w:t>Traditions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Narcotics</w:t>
      </w:r>
      <w:r>
        <w:rPr>
          <w:spacing w:val="-7"/>
          <w:sz w:val="24"/>
        </w:rPr>
        <w:t xml:space="preserve"> </w:t>
      </w:r>
      <w:r>
        <w:rPr>
          <w:sz w:val="24"/>
        </w:rPr>
        <w:t>Anonymous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Twelve</w:t>
      </w:r>
      <w:r>
        <w:rPr>
          <w:spacing w:val="-7"/>
          <w:sz w:val="24"/>
        </w:rPr>
        <w:t xml:space="preserve"> </w:t>
      </w:r>
      <w:r>
        <w:rPr>
          <w:sz w:val="24"/>
        </w:rPr>
        <w:t>Concepts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Service will be followed.</w:t>
      </w:r>
    </w:p>
    <w:p w14:paraId="229A291D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179"/>
        <w:jc w:val="left"/>
        <w:rPr>
          <w:sz w:val="24"/>
        </w:rPr>
      </w:pP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women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write</w:t>
      </w:r>
      <w:r>
        <w:rPr>
          <w:spacing w:val="-4"/>
          <w:sz w:val="24"/>
        </w:rPr>
        <w:t xml:space="preserve"> </w:t>
      </w:r>
      <w:r>
        <w:rPr>
          <w:sz w:val="24"/>
        </w:rPr>
        <w:t>women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men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write</w:t>
      </w:r>
      <w:r>
        <w:rPr>
          <w:spacing w:val="-4"/>
          <w:sz w:val="24"/>
        </w:rPr>
        <w:t xml:space="preserve"> </w:t>
      </w:r>
      <w:r>
        <w:rPr>
          <w:sz w:val="24"/>
        </w:rPr>
        <w:t>men.</w:t>
      </w:r>
      <w:r>
        <w:rPr>
          <w:spacing w:val="-4"/>
          <w:sz w:val="24"/>
        </w:rPr>
        <w:t xml:space="preserve"> </w:t>
      </w:r>
      <w:r>
        <w:rPr>
          <w:sz w:val="24"/>
        </w:rPr>
        <w:t>LGBTQ+</w:t>
      </w:r>
      <w:r>
        <w:rPr>
          <w:spacing w:val="-4"/>
          <w:sz w:val="24"/>
        </w:rPr>
        <w:t xml:space="preserve"> </w:t>
      </w: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Writer</w:t>
      </w:r>
      <w:r>
        <w:rPr>
          <w:spacing w:val="-4"/>
          <w:sz w:val="24"/>
        </w:rPr>
        <w:t xml:space="preserve"> </w:t>
      </w:r>
      <w:r>
        <w:rPr>
          <w:sz w:val="24"/>
        </w:rPr>
        <w:t>requests will be addressed on a case-by-case basis.</w:t>
      </w:r>
    </w:p>
    <w:p w14:paraId="229A291E" w14:textId="1F00BC6D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/>
        <w:jc w:val="left"/>
        <w:rPr>
          <w:sz w:val="24"/>
        </w:rPr>
      </w:pPr>
      <w:r>
        <w:rPr>
          <w:sz w:val="24"/>
        </w:rPr>
        <w:t>The WSR committee will meet monthly</w:t>
      </w:r>
      <w:ins w:id="55" w:author="Matherny, Paul" w:date="2024-02-13T14:56:00Z">
        <w:r w:rsidR="00BD7114">
          <w:rPr>
            <w:sz w:val="24"/>
          </w:rPr>
          <w:t xml:space="preserve">, </w:t>
        </w:r>
      </w:ins>
      <w:del w:id="56" w:author="Matherny, Paul" w:date="2024-02-13T14:56:00Z">
        <w:r w:rsidDel="00BD7114">
          <w:rPr>
            <w:sz w:val="24"/>
          </w:rPr>
          <w:delText xml:space="preserve"> or</w:delText>
        </w:r>
      </w:del>
      <w:ins w:id="57" w:author="Paul Matherny" w:date="2024-02-14T18:39:00Z">
        <w:r w:rsidR="00B64680">
          <w:rPr>
            <w:sz w:val="24"/>
          </w:rPr>
          <w:t xml:space="preserve"> </w:t>
        </w:r>
        <w:proofErr w:type="spellStart"/>
        <w:r w:rsidR="00B64680">
          <w:rPr>
            <w:sz w:val="24"/>
          </w:rPr>
          <w:t>or</w:t>
        </w:r>
      </w:ins>
      <w:del w:id="58" w:author="Matherny, Paul" w:date="2024-02-13T14:56:00Z">
        <w:r w:rsidDel="00BD7114">
          <w:rPr>
            <w:sz w:val="24"/>
          </w:rPr>
          <w:delText xml:space="preserve"> </w:delText>
        </w:r>
      </w:del>
      <w:r>
        <w:rPr>
          <w:sz w:val="24"/>
        </w:rPr>
        <w:t>quarterly</w:t>
      </w:r>
      <w:proofErr w:type="spellEnd"/>
      <w:ins w:id="59" w:author="Matherny, Paul" w:date="2024-02-13T14:56:00Z">
        <w:r w:rsidR="00BD7114">
          <w:rPr>
            <w:sz w:val="24"/>
          </w:rPr>
          <w:t xml:space="preserve">, </w:t>
        </w:r>
      </w:ins>
      <w:ins w:id="60" w:author="Paul Matherny" w:date="2024-02-14T18:39:00Z">
        <w:r w:rsidR="00B64680">
          <w:rPr>
            <w:sz w:val="24"/>
          </w:rPr>
          <w:t xml:space="preserve">and </w:t>
        </w:r>
      </w:ins>
      <w:ins w:id="61" w:author="Matherny, Paul" w:date="2024-02-13T14:56:00Z">
        <w:del w:id="62" w:author="Paul Matherny" w:date="2024-02-14T18:39:00Z">
          <w:r w:rsidR="00BD7114" w:rsidDel="00B64680">
            <w:rPr>
              <w:sz w:val="24"/>
            </w:rPr>
            <w:delText>or</w:delText>
          </w:r>
        </w:del>
        <w:r w:rsidR="00BD7114">
          <w:rPr>
            <w:sz w:val="24"/>
          </w:rPr>
          <w:t xml:space="preserve"> on an ad hoc basis</w:t>
        </w:r>
      </w:ins>
      <w:r>
        <w:rPr>
          <w:sz w:val="24"/>
        </w:rPr>
        <w:t xml:space="preserve"> as determined by the </w:t>
      </w:r>
      <w:r>
        <w:rPr>
          <w:spacing w:val="-2"/>
          <w:sz w:val="24"/>
        </w:rPr>
        <w:t>subcommittee.</w:t>
      </w:r>
    </w:p>
    <w:p w14:paraId="229A291F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274"/>
        <w:jc w:val="left"/>
        <w:rPr>
          <w:sz w:val="24"/>
        </w:rPr>
      </w:pPr>
      <w:r>
        <w:rPr>
          <w:sz w:val="24"/>
        </w:rPr>
        <w:t>All</w:t>
      </w:r>
      <w:r>
        <w:rPr>
          <w:spacing w:val="-5"/>
          <w:sz w:val="24"/>
        </w:rPr>
        <w:t xml:space="preserve"> </w:t>
      </w:r>
      <w:r>
        <w:rPr>
          <w:sz w:val="24"/>
        </w:rPr>
        <w:t>members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WSR</w:t>
      </w:r>
      <w:r>
        <w:rPr>
          <w:spacing w:val="-5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5"/>
          <w:sz w:val="24"/>
        </w:rPr>
        <w:t xml:space="preserve"> </w:t>
      </w:r>
      <w:r>
        <w:rPr>
          <w:sz w:val="24"/>
        </w:rPr>
        <w:t>expected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attend</w:t>
      </w:r>
      <w:r>
        <w:rPr>
          <w:spacing w:val="-5"/>
          <w:sz w:val="24"/>
        </w:rPr>
        <w:t xml:space="preserve"> </w:t>
      </w:r>
      <w:r>
        <w:rPr>
          <w:sz w:val="24"/>
        </w:rPr>
        <w:t>meetings</w:t>
      </w:r>
      <w:r>
        <w:rPr>
          <w:spacing w:val="-5"/>
          <w:sz w:val="24"/>
        </w:rPr>
        <w:t xml:space="preserve"> </w:t>
      </w:r>
      <w:r>
        <w:rPr>
          <w:sz w:val="24"/>
        </w:rPr>
        <w:t>virtually,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person or by phone, or notify the Chair, Vice-Chair, or Secretary of their absence.</w:t>
      </w:r>
    </w:p>
    <w:p w14:paraId="229A2920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573"/>
        <w:jc w:val="left"/>
        <w:rPr>
          <w:sz w:val="24"/>
        </w:rPr>
      </w:pPr>
      <w:r>
        <w:rPr>
          <w:sz w:val="24"/>
        </w:rPr>
        <w:t>Loss of clean time, non-fulfillment of duties, or missing two consecutive subcommittee meetings</w:t>
      </w:r>
      <w:r>
        <w:rPr>
          <w:spacing w:val="-6"/>
          <w:sz w:val="24"/>
        </w:rPr>
        <w:t xml:space="preserve"> </w:t>
      </w:r>
      <w:r>
        <w:rPr>
          <w:sz w:val="24"/>
        </w:rPr>
        <w:t>without</w:t>
      </w:r>
      <w:r>
        <w:rPr>
          <w:spacing w:val="-6"/>
          <w:sz w:val="24"/>
        </w:rPr>
        <w:t xml:space="preserve"> </w:t>
      </w:r>
      <w:r>
        <w:rPr>
          <w:sz w:val="24"/>
        </w:rPr>
        <w:t>prior</w:t>
      </w:r>
      <w:r>
        <w:rPr>
          <w:spacing w:val="-6"/>
          <w:sz w:val="24"/>
        </w:rPr>
        <w:t xml:space="preserve"> </w:t>
      </w:r>
      <w:r>
        <w:rPr>
          <w:sz w:val="24"/>
        </w:rPr>
        <w:t>notification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Chairperson,</w:t>
      </w:r>
      <w:r>
        <w:rPr>
          <w:spacing w:val="-6"/>
          <w:sz w:val="24"/>
        </w:rPr>
        <w:t xml:space="preserve"> </w:t>
      </w:r>
      <w:r>
        <w:rPr>
          <w:sz w:val="24"/>
        </w:rPr>
        <w:t>Vice-Chairperson,</w:t>
      </w:r>
      <w:r>
        <w:rPr>
          <w:spacing w:val="-6"/>
          <w:sz w:val="24"/>
        </w:rPr>
        <w:t xml:space="preserve"> </w:t>
      </w:r>
      <w:r>
        <w:rPr>
          <w:sz w:val="24"/>
        </w:rPr>
        <w:t>Secretary</w:t>
      </w:r>
      <w:r>
        <w:rPr>
          <w:spacing w:val="-6"/>
          <w:sz w:val="24"/>
        </w:rPr>
        <w:t xml:space="preserve"> </w:t>
      </w:r>
      <w:r>
        <w:rPr>
          <w:sz w:val="24"/>
        </w:rPr>
        <w:t>may result in being removed from their commitment.</w:t>
      </w:r>
    </w:p>
    <w:p w14:paraId="229A2921" w14:textId="26E007FC" w:rsidR="00F33414" w:rsidDel="00BD7114" w:rsidRDefault="000F5F84">
      <w:pPr>
        <w:pStyle w:val="ListParagraph"/>
        <w:numPr>
          <w:ilvl w:val="1"/>
          <w:numId w:val="6"/>
        </w:numPr>
        <w:tabs>
          <w:tab w:val="left" w:pos="1366"/>
        </w:tabs>
        <w:ind w:left="1366" w:hanging="359"/>
        <w:jc w:val="left"/>
        <w:rPr>
          <w:del w:id="63" w:author="Matherny, Paul" w:date="2024-02-13T14:56:00Z"/>
          <w:sz w:val="24"/>
        </w:rPr>
      </w:pPr>
      <w:del w:id="64" w:author="Matherny, Paul" w:date="2024-02-13T14:56:00Z">
        <w:r w:rsidDel="00BD7114">
          <w:rPr>
            <w:sz w:val="24"/>
          </w:rPr>
          <w:delText xml:space="preserve">The WSR subcommittee shall meet as needed to review guidelines and other </w:delText>
        </w:r>
        <w:r w:rsidDel="00BD7114">
          <w:rPr>
            <w:spacing w:val="-2"/>
            <w:sz w:val="24"/>
          </w:rPr>
          <w:delText>business.</w:delText>
        </w:r>
      </w:del>
    </w:p>
    <w:p w14:paraId="229A2922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7"/>
        </w:tabs>
        <w:ind w:left="1367" w:right="1112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4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archive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contacts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procedures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future </w:t>
      </w:r>
      <w:r>
        <w:rPr>
          <w:spacing w:val="-2"/>
          <w:sz w:val="24"/>
        </w:rPr>
        <w:t>participants.</w:t>
      </w:r>
    </w:p>
    <w:p w14:paraId="229A2923" w14:textId="77777777" w:rsidR="00F33414" w:rsidRDefault="00F33414">
      <w:pPr>
        <w:rPr>
          <w:sz w:val="24"/>
        </w:rPr>
        <w:sectPr w:rsidR="00F33414">
          <w:pgSz w:w="12240" w:h="15840"/>
          <w:pgMar w:top="1040" w:right="900" w:bottom="640" w:left="900" w:header="300" w:footer="453" w:gutter="0"/>
          <w:cols w:space="720"/>
        </w:sectPr>
      </w:pPr>
    </w:p>
    <w:p w14:paraId="229A2924" w14:textId="77777777" w:rsidR="00F33414" w:rsidRDefault="00F33414">
      <w:pPr>
        <w:pStyle w:val="BodyText"/>
        <w:ind w:left="0" w:firstLine="0"/>
      </w:pPr>
    </w:p>
    <w:p w14:paraId="229A2925" w14:textId="77777777" w:rsidR="00F33414" w:rsidRDefault="00F33414">
      <w:pPr>
        <w:pStyle w:val="BodyText"/>
        <w:spacing w:before="79"/>
        <w:ind w:left="0" w:firstLine="0"/>
      </w:pPr>
    </w:p>
    <w:p w14:paraId="229A2926" w14:textId="77777777" w:rsidR="00F33414" w:rsidRDefault="000F5F84">
      <w:pPr>
        <w:pStyle w:val="Heading1"/>
        <w:numPr>
          <w:ilvl w:val="0"/>
          <w:numId w:val="6"/>
        </w:numPr>
        <w:tabs>
          <w:tab w:val="left" w:pos="827"/>
        </w:tabs>
        <w:spacing w:before="1"/>
        <w:ind w:left="827" w:right="7536"/>
      </w:pPr>
      <w:r>
        <w:t>WSR</w:t>
      </w:r>
      <w:r>
        <w:rPr>
          <w:spacing w:val="-15"/>
        </w:rPr>
        <w:t xml:space="preserve"> </w:t>
      </w:r>
      <w:r>
        <w:t xml:space="preserve">Subcommittee </w:t>
      </w:r>
      <w:r>
        <w:rPr>
          <w:spacing w:val="-2"/>
        </w:rPr>
        <w:t>Voting/Elections</w:t>
      </w:r>
    </w:p>
    <w:p w14:paraId="229A2927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7"/>
        </w:tabs>
        <w:ind w:left="1547" w:right="283" w:hanging="720"/>
        <w:jc w:val="left"/>
        <w:rPr>
          <w:sz w:val="24"/>
        </w:rPr>
      </w:pPr>
      <w:r>
        <w:rPr>
          <w:sz w:val="24"/>
        </w:rPr>
        <w:t>Voting</w:t>
      </w:r>
      <w:r>
        <w:rPr>
          <w:spacing w:val="-11"/>
          <w:sz w:val="24"/>
        </w:rPr>
        <w:t xml:space="preserve"> </w:t>
      </w:r>
      <w:r>
        <w:rPr>
          <w:sz w:val="24"/>
        </w:rPr>
        <w:t>members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WSR</w:t>
      </w:r>
      <w:r>
        <w:rPr>
          <w:spacing w:val="-11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11"/>
          <w:sz w:val="24"/>
        </w:rPr>
        <w:t xml:space="preserve"> </w:t>
      </w:r>
      <w:r>
        <w:rPr>
          <w:sz w:val="24"/>
        </w:rPr>
        <w:t>shall</w:t>
      </w:r>
      <w:r>
        <w:rPr>
          <w:spacing w:val="-11"/>
          <w:sz w:val="24"/>
        </w:rPr>
        <w:t xml:space="preserve"> </w:t>
      </w:r>
      <w:r>
        <w:rPr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Vice-Chairperson,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Secretary/Web Servant/Archivist, Alt. Secretary/Web Servant/ Archivist, active Step </w:t>
      </w:r>
      <w:proofErr w:type="gramStart"/>
      <w:r>
        <w:rPr>
          <w:sz w:val="24"/>
        </w:rPr>
        <w:t>Guides</w:t>
      </w:r>
      <w:proofErr w:type="gramEnd"/>
      <w:r>
        <w:rPr>
          <w:sz w:val="24"/>
        </w:rPr>
        <w:t xml:space="preserve"> and active </w:t>
      </w:r>
      <w:r>
        <w:rPr>
          <w:spacing w:val="-2"/>
          <w:sz w:val="24"/>
        </w:rPr>
        <w:t>members.</w:t>
      </w:r>
    </w:p>
    <w:p w14:paraId="229A2928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512"/>
        <w:rPr>
          <w:sz w:val="24"/>
        </w:rPr>
      </w:pPr>
      <w:r>
        <w:rPr>
          <w:sz w:val="24"/>
        </w:rPr>
        <w:t>Active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4"/>
          <w:sz w:val="24"/>
        </w:rPr>
        <w:t xml:space="preserve"> </w:t>
      </w:r>
      <w:r>
        <w:rPr>
          <w:sz w:val="24"/>
        </w:rPr>
        <w:t>who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attended</w:t>
      </w:r>
      <w:r>
        <w:rPr>
          <w:spacing w:val="-4"/>
          <w:sz w:val="24"/>
        </w:rPr>
        <w:t xml:space="preserve"> </w:t>
      </w:r>
      <w:r>
        <w:rPr>
          <w:sz w:val="24"/>
        </w:rPr>
        <w:t>two</w:t>
      </w:r>
      <w:r>
        <w:rPr>
          <w:spacing w:val="-4"/>
          <w:sz w:val="24"/>
        </w:rPr>
        <w:t xml:space="preserve"> </w:t>
      </w:r>
      <w:r>
        <w:rPr>
          <w:sz w:val="24"/>
        </w:rPr>
        <w:t>(2) consecutive WSR subcommittee meetings.</w:t>
      </w:r>
    </w:p>
    <w:p w14:paraId="229A2929" w14:textId="13E045EB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1043"/>
        <w:jc w:val="both"/>
        <w:rPr>
          <w:sz w:val="24"/>
        </w:rPr>
      </w:pPr>
      <w:r>
        <w:rPr>
          <w:sz w:val="24"/>
        </w:rPr>
        <w:t>Voting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4"/>
          <w:sz w:val="24"/>
        </w:rPr>
        <w:t xml:space="preserve"> </w:t>
      </w:r>
      <w:r>
        <w:rPr>
          <w:sz w:val="24"/>
        </w:rPr>
        <w:t>lose</w:t>
      </w:r>
      <w:r>
        <w:rPr>
          <w:spacing w:val="-4"/>
          <w:sz w:val="24"/>
        </w:rPr>
        <w:t xml:space="preserve"> </w:t>
      </w:r>
      <w:r>
        <w:rPr>
          <w:sz w:val="24"/>
        </w:rPr>
        <w:t>their</w:t>
      </w:r>
      <w:r>
        <w:rPr>
          <w:spacing w:val="-4"/>
          <w:sz w:val="24"/>
        </w:rPr>
        <w:t xml:space="preserve"> </w:t>
      </w:r>
      <w:r>
        <w:rPr>
          <w:sz w:val="24"/>
        </w:rPr>
        <w:t>vote</w:t>
      </w:r>
      <w:r>
        <w:rPr>
          <w:spacing w:val="-4"/>
          <w:sz w:val="24"/>
        </w:rPr>
        <w:t xml:space="preserve"> </w:t>
      </w:r>
      <w:r>
        <w:rPr>
          <w:sz w:val="24"/>
        </w:rPr>
        <w:t>upon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absence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two</w:t>
      </w:r>
      <w:r>
        <w:rPr>
          <w:spacing w:val="-4"/>
          <w:sz w:val="24"/>
        </w:rPr>
        <w:t xml:space="preserve"> </w:t>
      </w:r>
      <w:r>
        <w:rPr>
          <w:sz w:val="24"/>
        </w:rPr>
        <w:t>(2)</w:t>
      </w:r>
      <w:r>
        <w:rPr>
          <w:spacing w:val="-4"/>
          <w:sz w:val="24"/>
        </w:rPr>
        <w:t xml:space="preserve"> </w:t>
      </w:r>
      <w:r>
        <w:rPr>
          <w:sz w:val="24"/>
        </w:rPr>
        <w:t>consecutive meetings.</w:t>
      </w:r>
      <w:r>
        <w:rPr>
          <w:spacing w:val="-7"/>
          <w:sz w:val="24"/>
        </w:rPr>
        <w:t xml:space="preserve"> </w:t>
      </w:r>
      <w:r>
        <w:rPr>
          <w:sz w:val="24"/>
        </w:rPr>
        <w:t>Voting</w:t>
      </w:r>
      <w:r>
        <w:rPr>
          <w:spacing w:val="-7"/>
          <w:sz w:val="24"/>
        </w:rPr>
        <w:t xml:space="preserve"> </w:t>
      </w:r>
      <w:r>
        <w:rPr>
          <w:sz w:val="24"/>
        </w:rPr>
        <w:t>privileges</w:t>
      </w:r>
      <w:r>
        <w:rPr>
          <w:spacing w:val="-7"/>
          <w:sz w:val="24"/>
        </w:rPr>
        <w:t xml:space="preserve"> </w:t>
      </w:r>
      <w:r>
        <w:rPr>
          <w:sz w:val="24"/>
        </w:rPr>
        <w:t>will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reinstated</w:t>
      </w:r>
      <w:r>
        <w:rPr>
          <w:spacing w:val="-7"/>
          <w:sz w:val="24"/>
        </w:rPr>
        <w:t xml:space="preserve"> </w:t>
      </w:r>
      <w:r>
        <w:rPr>
          <w:sz w:val="24"/>
        </w:rPr>
        <w:t>after</w:t>
      </w:r>
      <w:r>
        <w:rPr>
          <w:spacing w:val="-7"/>
          <w:sz w:val="24"/>
        </w:rPr>
        <w:t xml:space="preserve"> </w:t>
      </w:r>
      <w:r>
        <w:rPr>
          <w:sz w:val="24"/>
        </w:rPr>
        <w:t>attendance</w:t>
      </w:r>
      <w:r>
        <w:rPr>
          <w:spacing w:val="-7"/>
          <w:sz w:val="24"/>
        </w:rPr>
        <w:t xml:space="preserve"> </w:t>
      </w:r>
      <w:ins w:id="65" w:author="Matherny, Paul" w:date="2024-02-13T14:57:00Z">
        <w:r w:rsidR="00156913">
          <w:rPr>
            <w:sz w:val="24"/>
          </w:rPr>
          <w:t>at</w:t>
        </w:r>
      </w:ins>
      <w:del w:id="66" w:author="Matherny, Paul" w:date="2024-02-13T14:57:00Z">
        <w:r w:rsidDel="00156913">
          <w:rPr>
            <w:sz w:val="24"/>
          </w:rPr>
          <w:delText>of</w:delText>
        </w:r>
      </w:del>
      <w:r>
        <w:rPr>
          <w:spacing w:val="-7"/>
          <w:sz w:val="24"/>
        </w:rPr>
        <w:t xml:space="preserve"> </w:t>
      </w:r>
      <w:r>
        <w:rPr>
          <w:sz w:val="24"/>
        </w:rPr>
        <w:t>two</w:t>
      </w:r>
      <w:r>
        <w:rPr>
          <w:spacing w:val="-7"/>
          <w:sz w:val="24"/>
        </w:rPr>
        <w:t xml:space="preserve"> </w:t>
      </w:r>
      <w:r>
        <w:rPr>
          <w:sz w:val="24"/>
        </w:rPr>
        <w:t>(2) consecutive meetings.</w:t>
      </w:r>
    </w:p>
    <w:p w14:paraId="229A292A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6"/>
        </w:tabs>
        <w:ind w:left="1546" w:hanging="719"/>
        <w:jc w:val="both"/>
        <w:rPr>
          <w:sz w:val="24"/>
        </w:rPr>
      </w:pPr>
      <w:r>
        <w:rPr>
          <w:sz w:val="24"/>
        </w:rPr>
        <w:t xml:space="preserve">The Chairperson only has a vote in the case of a </w:t>
      </w:r>
      <w:r>
        <w:rPr>
          <w:spacing w:val="-4"/>
          <w:sz w:val="24"/>
        </w:rPr>
        <w:t>tie.</w:t>
      </w:r>
    </w:p>
    <w:p w14:paraId="229A292B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7"/>
        </w:tabs>
        <w:ind w:left="1547" w:right="111" w:hanging="720"/>
        <w:jc w:val="both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spirit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rotation,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officers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elected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term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(1)</w:t>
      </w:r>
      <w:r>
        <w:rPr>
          <w:spacing w:val="-3"/>
          <w:sz w:val="24"/>
        </w:rPr>
        <w:t xml:space="preserve"> </w:t>
      </w:r>
      <w:r>
        <w:rPr>
          <w:sz w:val="24"/>
        </w:rPr>
        <w:t>year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eligible</w:t>
      </w:r>
      <w:r>
        <w:rPr>
          <w:spacing w:val="-3"/>
          <w:sz w:val="24"/>
        </w:rPr>
        <w:t xml:space="preserve"> </w:t>
      </w:r>
      <w:r>
        <w:rPr>
          <w:sz w:val="24"/>
        </w:rPr>
        <w:t>for a second term of one (1) year.</w:t>
      </w:r>
    </w:p>
    <w:p w14:paraId="229A292C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7"/>
        </w:tabs>
        <w:ind w:left="1547" w:right="192" w:hanging="720"/>
        <w:jc w:val="both"/>
        <w:rPr>
          <w:sz w:val="24"/>
        </w:rPr>
      </w:pPr>
      <w:r>
        <w:rPr>
          <w:sz w:val="24"/>
        </w:rPr>
        <w:t>Nominations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take</w:t>
      </w:r>
      <w:r>
        <w:rPr>
          <w:spacing w:val="-3"/>
          <w:sz w:val="24"/>
        </w:rPr>
        <w:t xml:space="preserve"> </w:t>
      </w:r>
      <w:r>
        <w:rPr>
          <w:sz w:val="24"/>
        </w:rPr>
        <w:t>place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positions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elections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take</w:t>
      </w:r>
      <w:r>
        <w:rPr>
          <w:spacing w:val="-3"/>
          <w:sz w:val="24"/>
        </w:rPr>
        <w:t xml:space="preserve"> </w:t>
      </w:r>
      <w:r>
        <w:rPr>
          <w:sz w:val="24"/>
        </w:rPr>
        <w:t>place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June for all positions except for Chairperson.</w:t>
      </w:r>
    </w:p>
    <w:p w14:paraId="229A292D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7"/>
        </w:tabs>
        <w:ind w:left="1547" w:right="313" w:hanging="720"/>
        <w:jc w:val="both"/>
        <w:rPr>
          <w:sz w:val="24"/>
        </w:rPr>
      </w:pPr>
      <w:r>
        <w:rPr>
          <w:sz w:val="24"/>
        </w:rPr>
        <w:t>Outgoing</w:t>
      </w:r>
      <w:r>
        <w:rPr>
          <w:spacing w:val="-4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strongly</w:t>
      </w:r>
      <w:r>
        <w:rPr>
          <w:spacing w:val="-4"/>
          <w:sz w:val="24"/>
        </w:rPr>
        <w:t xml:space="preserve"> </w:t>
      </w:r>
      <w:r>
        <w:rPr>
          <w:sz w:val="24"/>
        </w:rPr>
        <w:t>encouraged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mentor</w:t>
      </w:r>
      <w:r>
        <w:rPr>
          <w:spacing w:val="-4"/>
          <w:sz w:val="24"/>
        </w:rPr>
        <w:t xml:space="preserve"> </w:t>
      </w:r>
      <w:r>
        <w:rPr>
          <w:sz w:val="24"/>
        </w:rPr>
        <w:t>their</w:t>
      </w:r>
      <w:r>
        <w:rPr>
          <w:spacing w:val="-4"/>
          <w:sz w:val="24"/>
        </w:rPr>
        <w:t xml:space="preserve"> </w:t>
      </w:r>
      <w:r>
        <w:rPr>
          <w:sz w:val="24"/>
        </w:rPr>
        <w:t>replacement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at least two (2) months.</w:t>
      </w:r>
    </w:p>
    <w:p w14:paraId="229A292E" w14:textId="77777777" w:rsidR="00F33414" w:rsidRDefault="000F5F84">
      <w:pPr>
        <w:pStyle w:val="Heading1"/>
        <w:numPr>
          <w:ilvl w:val="0"/>
          <w:numId w:val="6"/>
        </w:numPr>
        <w:tabs>
          <w:tab w:val="left" w:pos="827"/>
        </w:tabs>
        <w:spacing w:before="275"/>
        <w:ind w:left="827"/>
      </w:pPr>
      <w:r>
        <w:t xml:space="preserve">WSR </w:t>
      </w:r>
      <w:r>
        <w:rPr>
          <w:spacing w:val="-2"/>
        </w:rPr>
        <w:t>Subcommittee</w:t>
      </w:r>
    </w:p>
    <w:p w14:paraId="229A292F" w14:textId="77777777" w:rsidR="00F33414" w:rsidRDefault="000F5F84">
      <w:pPr>
        <w:ind w:left="827"/>
        <w:rPr>
          <w:b/>
          <w:sz w:val="24"/>
        </w:rPr>
      </w:pPr>
      <w:r>
        <w:rPr>
          <w:b/>
          <w:sz w:val="24"/>
        </w:rPr>
        <w:t xml:space="preserve">Qualifications and Responsibilities of Officers, Step Guides, and </w:t>
      </w:r>
      <w:r>
        <w:rPr>
          <w:b/>
          <w:spacing w:val="-2"/>
          <w:sz w:val="24"/>
        </w:rPr>
        <w:t>Members</w:t>
      </w:r>
    </w:p>
    <w:p w14:paraId="229A2930" w14:textId="77777777" w:rsidR="00F33414" w:rsidRDefault="000F5F84">
      <w:pPr>
        <w:pStyle w:val="ListParagraph"/>
        <w:numPr>
          <w:ilvl w:val="1"/>
          <w:numId w:val="6"/>
        </w:numPr>
        <w:tabs>
          <w:tab w:val="left" w:pos="1366"/>
        </w:tabs>
        <w:ind w:left="1366" w:hanging="359"/>
        <w:jc w:val="left"/>
        <w:rPr>
          <w:sz w:val="24"/>
        </w:rPr>
      </w:pPr>
      <w:r>
        <w:rPr>
          <w:spacing w:val="-2"/>
          <w:sz w:val="24"/>
        </w:rPr>
        <w:t>Chairperson</w:t>
      </w:r>
    </w:p>
    <w:p w14:paraId="229A2931" w14:textId="77777777" w:rsidR="00F33414" w:rsidRDefault="000F5F84">
      <w:pPr>
        <w:pStyle w:val="BodyText"/>
        <w:ind w:left="1547" w:firstLine="0"/>
      </w:pPr>
      <w:r>
        <w:rPr>
          <w:spacing w:val="-2"/>
        </w:rPr>
        <w:t>Qualifications:</w:t>
      </w:r>
    </w:p>
    <w:p w14:paraId="229A2932" w14:textId="3401E0E6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1345"/>
        <w:rPr>
          <w:sz w:val="24"/>
        </w:rPr>
      </w:pP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nominated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group</w:t>
      </w:r>
      <w:r>
        <w:rPr>
          <w:spacing w:val="-4"/>
          <w:sz w:val="24"/>
        </w:rPr>
        <w:t xml:space="preserve"> </w:t>
      </w:r>
      <w:r>
        <w:rPr>
          <w:sz w:val="24"/>
        </w:rPr>
        <w:t>conscience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elected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 </w:t>
      </w:r>
      <w:r>
        <w:rPr>
          <w:spacing w:val="-2"/>
          <w:sz w:val="24"/>
        </w:rPr>
        <w:t>COASCNA.</w:t>
      </w:r>
      <w:ins w:id="67" w:author="Matherny, Paul" w:date="2024-02-13T14:58:00Z">
        <w:r w:rsidR="00192535">
          <w:rPr>
            <w:spacing w:val="-2"/>
            <w:sz w:val="24"/>
          </w:rPr>
          <w:t xml:space="preserve"> See COASCNA </w:t>
        </w:r>
      </w:ins>
      <w:ins w:id="68" w:author="Matherny, Paul" w:date="2024-02-13T14:59:00Z">
        <w:r w:rsidR="00192535">
          <w:rPr>
            <w:spacing w:val="-2"/>
            <w:sz w:val="24"/>
          </w:rPr>
          <w:t xml:space="preserve">policy for details on nomination and election of Area subcommittee chairs. </w:t>
        </w:r>
      </w:ins>
    </w:p>
    <w:p w14:paraId="229A2933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/>
        <w:rPr>
          <w:sz w:val="24"/>
        </w:rPr>
      </w:pPr>
      <w:r>
        <w:rPr>
          <w:sz w:val="24"/>
        </w:rPr>
        <w:t xml:space="preserve">Complete abstinence from all drugs for three (3) </w:t>
      </w:r>
      <w:r>
        <w:rPr>
          <w:spacing w:val="-2"/>
          <w:sz w:val="24"/>
        </w:rPr>
        <w:t>years.</w:t>
      </w:r>
    </w:p>
    <w:p w14:paraId="229A2934" w14:textId="77777777" w:rsidR="00F33414" w:rsidRDefault="000F5F84">
      <w:pPr>
        <w:pStyle w:val="ListParagraph"/>
        <w:numPr>
          <w:ilvl w:val="2"/>
          <w:numId w:val="6"/>
        </w:numPr>
        <w:tabs>
          <w:tab w:val="left" w:pos="2267"/>
        </w:tabs>
        <w:ind w:left="2267" w:right="121"/>
        <w:rPr>
          <w:sz w:val="24"/>
        </w:rPr>
      </w:pPr>
      <w:r>
        <w:rPr>
          <w:sz w:val="24"/>
        </w:rPr>
        <w:t>Have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working</w:t>
      </w:r>
      <w:r>
        <w:rPr>
          <w:spacing w:val="-7"/>
          <w:sz w:val="24"/>
        </w:rPr>
        <w:t xml:space="preserve"> </w:t>
      </w:r>
      <w:r>
        <w:rPr>
          <w:sz w:val="24"/>
        </w:rPr>
        <w:t>knowledge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Twelve</w:t>
      </w:r>
      <w:r>
        <w:rPr>
          <w:spacing w:val="-7"/>
          <w:sz w:val="24"/>
        </w:rPr>
        <w:t xml:space="preserve"> </w:t>
      </w:r>
      <w:r>
        <w:rPr>
          <w:sz w:val="24"/>
        </w:rPr>
        <w:t>Steps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Twelve</w:t>
      </w:r>
      <w:r>
        <w:rPr>
          <w:spacing w:val="-7"/>
          <w:sz w:val="24"/>
        </w:rPr>
        <w:t xml:space="preserve"> </w:t>
      </w:r>
      <w:r>
        <w:rPr>
          <w:sz w:val="24"/>
        </w:rPr>
        <w:t>Traditions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Narcotics Anonymous, and the Twelve Concepts for NA Service.</w:t>
      </w:r>
    </w:p>
    <w:p w14:paraId="229A2935" w14:textId="77777777" w:rsidR="00F33414" w:rsidRDefault="000F5F84">
      <w:pPr>
        <w:pStyle w:val="BodyText"/>
        <w:ind w:left="1547" w:firstLine="0"/>
      </w:pPr>
      <w:r>
        <w:rPr>
          <w:spacing w:val="-2"/>
        </w:rPr>
        <w:t>Responsibilities:</w:t>
      </w:r>
    </w:p>
    <w:p w14:paraId="229A2936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798"/>
        <w:rPr>
          <w:sz w:val="24"/>
        </w:rPr>
      </w:pPr>
      <w:r>
        <w:rPr>
          <w:sz w:val="24"/>
        </w:rPr>
        <w:t>Mediates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5"/>
          <w:sz w:val="24"/>
        </w:rPr>
        <w:t xml:space="preserve"> </w:t>
      </w:r>
      <w:r>
        <w:rPr>
          <w:sz w:val="24"/>
        </w:rPr>
        <w:t>WSR</w:t>
      </w:r>
      <w:r>
        <w:rPr>
          <w:spacing w:val="-5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5"/>
          <w:sz w:val="24"/>
        </w:rPr>
        <w:t xml:space="preserve"> </w:t>
      </w:r>
      <w:r>
        <w:rPr>
          <w:sz w:val="24"/>
        </w:rPr>
        <w:t>meetings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general</w:t>
      </w:r>
      <w:r>
        <w:rPr>
          <w:spacing w:val="-5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5"/>
          <w:sz w:val="24"/>
        </w:rPr>
        <w:t xml:space="preserve"> </w:t>
      </w:r>
      <w:r>
        <w:rPr>
          <w:sz w:val="24"/>
        </w:rPr>
        <w:t>of agreed-upon Parliamentary Procedures.</w:t>
      </w:r>
    </w:p>
    <w:p w14:paraId="229A2937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126"/>
        <w:rPr>
          <w:sz w:val="24"/>
        </w:rPr>
      </w:pPr>
      <w:r>
        <w:rPr>
          <w:sz w:val="24"/>
        </w:rPr>
        <w:t>Is expected to attend each COASCNA meeting (or designates another member 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attend);</w:t>
      </w:r>
      <w:r>
        <w:rPr>
          <w:spacing w:val="-4"/>
          <w:sz w:val="24"/>
        </w:rPr>
        <w:t xml:space="preserve"> </w:t>
      </w:r>
      <w:r>
        <w:rPr>
          <w:sz w:val="24"/>
        </w:rPr>
        <w:t>prepare,</w:t>
      </w:r>
      <w:r>
        <w:rPr>
          <w:spacing w:val="-4"/>
          <w:sz w:val="24"/>
        </w:rPr>
        <w:t xml:space="preserve"> </w:t>
      </w:r>
      <w:r>
        <w:rPr>
          <w:sz w:val="24"/>
        </w:rPr>
        <w:t>present,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archive</w:t>
      </w:r>
      <w:r>
        <w:rPr>
          <w:spacing w:val="-4"/>
          <w:sz w:val="24"/>
        </w:rPr>
        <w:t xml:space="preserve"> </w:t>
      </w:r>
      <w:r>
        <w:rPr>
          <w:sz w:val="24"/>
        </w:rPr>
        <w:t>written</w:t>
      </w:r>
      <w:r>
        <w:rPr>
          <w:spacing w:val="-4"/>
          <w:sz w:val="24"/>
        </w:rPr>
        <w:t xml:space="preserve"> </w:t>
      </w:r>
      <w:r>
        <w:rPr>
          <w:sz w:val="24"/>
        </w:rPr>
        <w:t>Chair</w:t>
      </w:r>
      <w:r>
        <w:rPr>
          <w:spacing w:val="-4"/>
          <w:sz w:val="24"/>
        </w:rPr>
        <w:t xml:space="preserve"> </w:t>
      </w:r>
      <w:r>
        <w:rPr>
          <w:sz w:val="24"/>
        </w:rPr>
        <w:t>Report, and adhere to all COASCNA guidelines.</w:t>
      </w:r>
    </w:p>
    <w:p w14:paraId="229A2938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assistance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Secretary,</w:t>
      </w:r>
      <w:r>
        <w:rPr>
          <w:spacing w:val="-3"/>
          <w:sz w:val="24"/>
        </w:rPr>
        <w:t xml:space="preserve"> </w:t>
      </w:r>
      <w:r>
        <w:rPr>
          <w:sz w:val="24"/>
        </w:rPr>
        <w:t>helps</w:t>
      </w:r>
      <w:r>
        <w:rPr>
          <w:spacing w:val="-3"/>
          <w:sz w:val="24"/>
        </w:rPr>
        <w:t xml:space="preserve"> </w:t>
      </w:r>
      <w:r>
        <w:rPr>
          <w:sz w:val="24"/>
        </w:rPr>
        <w:t>set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Agenda</w:t>
      </w:r>
      <w:proofErr w:type="gramEnd"/>
      <w:r>
        <w:rPr>
          <w:spacing w:val="-2"/>
          <w:sz w:val="24"/>
        </w:rPr>
        <w:t>.</w:t>
      </w:r>
    </w:p>
    <w:p w14:paraId="229A2939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678"/>
        <w:rPr>
          <w:sz w:val="24"/>
        </w:rPr>
      </w:pP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contact</w:t>
      </w:r>
      <w:r>
        <w:rPr>
          <w:spacing w:val="-4"/>
          <w:sz w:val="24"/>
        </w:rPr>
        <w:t xml:space="preserve"> </w:t>
      </w:r>
      <w:r>
        <w:rPr>
          <w:sz w:val="24"/>
        </w:rPr>
        <w:t>person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emails</w:t>
      </w:r>
      <w:r>
        <w:rPr>
          <w:spacing w:val="-4"/>
          <w:sz w:val="24"/>
        </w:rPr>
        <w:t xml:space="preserve"> </w:t>
      </w:r>
      <w:r>
        <w:rPr>
          <w:sz w:val="24"/>
        </w:rPr>
        <w:t>to/from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COASCNA</w:t>
      </w:r>
      <w:r>
        <w:rPr>
          <w:spacing w:val="-4"/>
          <w:sz w:val="24"/>
        </w:rPr>
        <w:t xml:space="preserve"> </w:t>
      </w:r>
      <w:r>
        <w:rPr>
          <w:sz w:val="24"/>
        </w:rPr>
        <w:t>website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address </w:t>
      </w:r>
      <w:r>
        <w:rPr>
          <w:spacing w:val="-2"/>
          <w:sz w:val="24"/>
        </w:rPr>
        <w:t>(wsrnaoh@gmail.com).</w:t>
      </w:r>
    </w:p>
    <w:p w14:paraId="229A293A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Sets up the facilities or an online platform for subcommittee meetings as </w:t>
      </w:r>
      <w:r>
        <w:rPr>
          <w:spacing w:val="-2"/>
          <w:sz w:val="24"/>
        </w:rPr>
        <w:t>needed.</w:t>
      </w:r>
    </w:p>
    <w:p w14:paraId="229A293B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325"/>
        <w:rPr>
          <w:sz w:val="24"/>
        </w:rPr>
      </w:pPr>
      <w:r>
        <w:rPr>
          <w:sz w:val="24"/>
        </w:rPr>
        <w:t>Prepares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budget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submitted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approval of the COASCNA for their upcoming quarter/year.</w:t>
      </w:r>
    </w:p>
    <w:p w14:paraId="229A293C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Coordinates and is responsible for all work done by the WSR </w:t>
      </w:r>
      <w:r>
        <w:rPr>
          <w:spacing w:val="-2"/>
          <w:sz w:val="24"/>
        </w:rPr>
        <w:t>subcommittee.</w:t>
      </w:r>
    </w:p>
    <w:p w14:paraId="229A293D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359"/>
        <w:rPr>
          <w:sz w:val="24"/>
        </w:rPr>
      </w:pPr>
      <w:r>
        <w:rPr>
          <w:sz w:val="24"/>
        </w:rPr>
        <w:t>Ensures</w:t>
      </w:r>
      <w:r>
        <w:rPr>
          <w:spacing w:val="-5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COASCNA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WSR</w:t>
      </w:r>
      <w:r>
        <w:rPr>
          <w:spacing w:val="-5"/>
          <w:sz w:val="24"/>
        </w:rPr>
        <w:t xml:space="preserve"> </w:t>
      </w:r>
      <w:r>
        <w:rPr>
          <w:sz w:val="24"/>
        </w:rPr>
        <w:t>guidelines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Traditions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Concepts are being followed.</w:t>
      </w:r>
    </w:p>
    <w:p w14:paraId="229A293E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Coordinates the Step guide screening </w:t>
      </w:r>
      <w:r>
        <w:rPr>
          <w:spacing w:val="-2"/>
          <w:sz w:val="24"/>
        </w:rPr>
        <w:t>process.</w:t>
      </w:r>
    </w:p>
    <w:p w14:paraId="229A293F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Maintains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communications with all Step Guides and </w:t>
      </w:r>
      <w:r>
        <w:rPr>
          <w:spacing w:val="-2"/>
          <w:sz w:val="24"/>
        </w:rPr>
        <w:t>Officers.</w:t>
      </w:r>
    </w:p>
    <w:p w14:paraId="229A2940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483"/>
        <w:rPr>
          <w:sz w:val="24"/>
        </w:rPr>
      </w:pPr>
      <w:r>
        <w:rPr>
          <w:sz w:val="24"/>
        </w:rPr>
        <w:t>Holds</w:t>
      </w:r>
      <w:r>
        <w:rPr>
          <w:spacing w:val="-4"/>
          <w:sz w:val="24"/>
        </w:rPr>
        <w:t xml:space="preserve"> </w:t>
      </w:r>
      <w:r>
        <w:rPr>
          <w:sz w:val="24"/>
        </w:rPr>
        <w:t>keys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picks</w:t>
      </w:r>
      <w:r>
        <w:rPr>
          <w:spacing w:val="-4"/>
          <w:sz w:val="24"/>
        </w:rPr>
        <w:t xml:space="preserve"> </w:t>
      </w:r>
      <w:r>
        <w:rPr>
          <w:sz w:val="24"/>
        </w:rPr>
        <w:t>up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mail</w:t>
      </w:r>
      <w:r>
        <w:rPr>
          <w:spacing w:val="-4"/>
          <w:sz w:val="24"/>
        </w:rPr>
        <w:t xml:space="preserve"> </w:t>
      </w:r>
      <w:r>
        <w:rPr>
          <w:sz w:val="24"/>
        </w:rPr>
        <w:t>regularly</w:t>
      </w:r>
      <w:r>
        <w:rPr>
          <w:spacing w:val="-4"/>
          <w:sz w:val="24"/>
        </w:rPr>
        <w:t xml:space="preserve"> </w:t>
      </w:r>
      <w:r>
        <w:rPr>
          <w:sz w:val="24"/>
        </w:rPr>
        <w:t>(coordinating</w:t>
      </w:r>
      <w:r>
        <w:rPr>
          <w:spacing w:val="-4"/>
          <w:sz w:val="24"/>
        </w:rPr>
        <w:t xml:space="preserve"> </w:t>
      </w:r>
      <w:r>
        <w:rPr>
          <w:sz w:val="24"/>
        </w:rPr>
        <w:t>all mail distribution accordingly, or designating committee help to coordinate all mail when there are no clerks).</w:t>
      </w:r>
    </w:p>
    <w:p w14:paraId="229A2941" w14:textId="77777777" w:rsidR="00F33414" w:rsidRDefault="00F33414">
      <w:pPr>
        <w:rPr>
          <w:sz w:val="24"/>
        </w:rPr>
        <w:sectPr w:rsidR="00F33414">
          <w:pgSz w:w="12240" w:h="15840"/>
          <w:pgMar w:top="1040" w:right="900" w:bottom="640" w:left="900" w:header="300" w:footer="453" w:gutter="0"/>
          <w:cols w:space="720"/>
        </w:sectPr>
      </w:pPr>
    </w:p>
    <w:p w14:paraId="229A2942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spacing w:before="80"/>
        <w:ind w:left="2447" w:right="152"/>
        <w:rPr>
          <w:sz w:val="24"/>
        </w:rPr>
      </w:pPr>
      <w:r>
        <w:rPr>
          <w:sz w:val="24"/>
        </w:rPr>
        <w:lastRenderedPageBreak/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available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answer</w:t>
      </w:r>
      <w:r>
        <w:rPr>
          <w:spacing w:val="-4"/>
          <w:sz w:val="24"/>
        </w:rPr>
        <w:t xml:space="preserve"> </w:t>
      </w:r>
      <w:r>
        <w:rPr>
          <w:sz w:val="24"/>
        </w:rPr>
        <w:t>questions,</w:t>
      </w:r>
      <w:r>
        <w:rPr>
          <w:spacing w:val="-4"/>
          <w:sz w:val="24"/>
        </w:rPr>
        <w:t xml:space="preserve"> </w:t>
      </w:r>
      <w:r>
        <w:rPr>
          <w:sz w:val="24"/>
        </w:rPr>
        <w:t>give</w:t>
      </w:r>
      <w:r>
        <w:rPr>
          <w:spacing w:val="-4"/>
          <w:sz w:val="24"/>
        </w:rPr>
        <w:t xml:space="preserve"> </w:t>
      </w:r>
      <w:r>
        <w:rPr>
          <w:sz w:val="24"/>
        </w:rPr>
        <w:t>presentations,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participate</w:t>
      </w:r>
      <w:del w:id="69" w:author="Matherny, Paul" w:date="2024-02-13T15:00:00Z">
        <w:r w:rsidDel="00977EEC">
          <w:rPr>
            <w:sz w:val="24"/>
          </w:rPr>
          <w:delText>s</w:delText>
        </w:r>
      </w:del>
      <w:r>
        <w:rPr>
          <w:spacing w:val="-4"/>
          <w:sz w:val="24"/>
        </w:rPr>
        <w:t xml:space="preserve"> </w:t>
      </w:r>
      <w:r>
        <w:rPr>
          <w:sz w:val="24"/>
        </w:rPr>
        <w:t>(or</w:t>
      </w:r>
      <w:r>
        <w:rPr>
          <w:spacing w:val="-4"/>
          <w:sz w:val="24"/>
        </w:rPr>
        <w:t xml:space="preserve"> </w:t>
      </w:r>
      <w:r>
        <w:rPr>
          <w:sz w:val="24"/>
        </w:rPr>
        <w:t>delegates participation) in any WSR related panels or learning days.</w:t>
      </w:r>
    </w:p>
    <w:p w14:paraId="229A2943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1024"/>
        <w:rPr>
          <w:sz w:val="24"/>
        </w:rPr>
      </w:pP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responsible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reconciling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submitting</w:t>
      </w:r>
      <w:r>
        <w:rPr>
          <w:spacing w:val="-5"/>
          <w:sz w:val="24"/>
        </w:rPr>
        <w:t xml:space="preserve"> </w:t>
      </w:r>
      <w:r>
        <w:rPr>
          <w:sz w:val="24"/>
        </w:rPr>
        <w:t>invoices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COASCNA Treasurer in a timely manner.</w:t>
      </w:r>
    </w:p>
    <w:p w14:paraId="229A2944" w14:textId="77777777" w:rsidR="00F33414" w:rsidRDefault="000F5F84">
      <w:pPr>
        <w:pStyle w:val="ListParagraph"/>
        <w:numPr>
          <w:ilvl w:val="0"/>
          <w:numId w:val="5"/>
        </w:numPr>
        <w:tabs>
          <w:tab w:val="left" w:pos="2447"/>
        </w:tabs>
        <w:ind w:left="2447" w:right="1427"/>
        <w:rPr>
          <w:sz w:val="24"/>
        </w:rPr>
      </w:pPr>
      <w:r>
        <w:rPr>
          <w:sz w:val="24"/>
        </w:rPr>
        <w:t>If</w:t>
      </w:r>
      <w:r>
        <w:rPr>
          <w:spacing w:val="-5"/>
          <w:sz w:val="24"/>
        </w:rPr>
        <w:t xml:space="preserve"> </w:t>
      </w:r>
      <w:r>
        <w:rPr>
          <w:sz w:val="24"/>
        </w:rPr>
        <w:t>necessary,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removed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simple</w:t>
      </w:r>
      <w:r>
        <w:rPr>
          <w:spacing w:val="-5"/>
          <w:sz w:val="24"/>
        </w:rPr>
        <w:t xml:space="preserve"> </w:t>
      </w:r>
      <w:r>
        <w:rPr>
          <w:sz w:val="24"/>
        </w:rPr>
        <w:t>majority</w:t>
      </w:r>
      <w:r>
        <w:rPr>
          <w:spacing w:val="-5"/>
          <w:sz w:val="24"/>
        </w:rPr>
        <w:t xml:space="preserve"> </w:t>
      </w:r>
      <w:r>
        <w:rPr>
          <w:sz w:val="24"/>
        </w:rPr>
        <w:t>vote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WSR subcommittee or COASCNA.</w:t>
      </w:r>
    </w:p>
    <w:p w14:paraId="229A2945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7"/>
        </w:tabs>
        <w:ind w:left="1547" w:right="7198"/>
        <w:jc w:val="left"/>
        <w:rPr>
          <w:sz w:val="24"/>
        </w:rPr>
      </w:pPr>
      <w:r>
        <w:rPr>
          <w:spacing w:val="-2"/>
          <w:sz w:val="24"/>
        </w:rPr>
        <w:t>Vice-Chairperson Qualifications:</w:t>
      </w:r>
    </w:p>
    <w:p w14:paraId="229A2946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Is elected by the WSR </w:t>
      </w:r>
      <w:r>
        <w:rPr>
          <w:spacing w:val="-2"/>
          <w:sz w:val="24"/>
        </w:rPr>
        <w:t>subcommittee.</w:t>
      </w:r>
    </w:p>
    <w:p w14:paraId="229A2947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Complete abstinence from all drugs for two (2) </w:t>
      </w:r>
      <w:r>
        <w:rPr>
          <w:spacing w:val="-2"/>
          <w:sz w:val="24"/>
        </w:rPr>
        <w:t>years.</w:t>
      </w:r>
    </w:p>
    <w:p w14:paraId="229A2948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920" w:hanging="540"/>
        <w:rPr>
          <w:sz w:val="24"/>
        </w:rPr>
      </w:pPr>
      <w:r>
        <w:rPr>
          <w:sz w:val="24"/>
        </w:rPr>
        <w:t>Have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working</w:t>
      </w:r>
      <w:r>
        <w:rPr>
          <w:spacing w:val="-8"/>
          <w:sz w:val="24"/>
        </w:rPr>
        <w:t xml:space="preserve"> </w:t>
      </w:r>
      <w:r>
        <w:rPr>
          <w:sz w:val="24"/>
        </w:rPr>
        <w:t>knowledge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Twelve</w:t>
      </w:r>
      <w:r>
        <w:rPr>
          <w:spacing w:val="-8"/>
          <w:sz w:val="24"/>
        </w:rPr>
        <w:t xml:space="preserve"> </w:t>
      </w:r>
      <w:r>
        <w:rPr>
          <w:sz w:val="24"/>
        </w:rPr>
        <w:t>Steps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Twelve</w:t>
      </w:r>
      <w:r>
        <w:rPr>
          <w:spacing w:val="-8"/>
          <w:sz w:val="24"/>
        </w:rPr>
        <w:t xml:space="preserve"> </w:t>
      </w:r>
      <w:r>
        <w:rPr>
          <w:sz w:val="24"/>
        </w:rPr>
        <w:t>Traditions</w:t>
      </w:r>
      <w:r>
        <w:rPr>
          <w:spacing w:val="-8"/>
          <w:sz w:val="24"/>
        </w:rPr>
        <w:t xml:space="preserve"> </w:t>
      </w:r>
      <w:r>
        <w:rPr>
          <w:sz w:val="24"/>
        </w:rPr>
        <w:t>of Narcotics Anonymous, and the Twelve Concepts for NA Service</w:t>
      </w:r>
    </w:p>
    <w:p w14:paraId="229A2949" w14:textId="77777777" w:rsidR="00F33414" w:rsidRDefault="000F5F84">
      <w:pPr>
        <w:pStyle w:val="BodyText"/>
        <w:ind w:left="1547" w:firstLine="0"/>
      </w:pPr>
      <w:r>
        <w:rPr>
          <w:spacing w:val="-2"/>
        </w:rPr>
        <w:t>Responsibilities:</w:t>
      </w:r>
    </w:p>
    <w:p w14:paraId="229A294A" w14:textId="77777777" w:rsidR="00F33414" w:rsidRDefault="000F5F84">
      <w:pPr>
        <w:pStyle w:val="ListParagraph"/>
        <w:numPr>
          <w:ilvl w:val="0"/>
          <w:numId w:val="4"/>
        </w:numPr>
        <w:tabs>
          <w:tab w:val="left" w:pos="2447"/>
        </w:tabs>
        <w:ind w:left="2447" w:right="725"/>
        <w:rPr>
          <w:sz w:val="24"/>
        </w:rPr>
      </w:pPr>
      <w:r>
        <w:rPr>
          <w:sz w:val="24"/>
        </w:rPr>
        <w:t>Works with the Chairperson to ensure the smooth operation of the WSR subcommittee,</w:t>
      </w:r>
      <w:r>
        <w:rPr>
          <w:spacing w:val="-6"/>
          <w:sz w:val="24"/>
        </w:rPr>
        <w:t xml:space="preserve"> </w:t>
      </w:r>
      <w:r>
        <w:rPr>
          <w:sz w:val="24"/>
        </w:rPr>
        <w:t>using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general</w:t>
      </w:r>
      <w:r>
        <w:rPr>
          <w:spacing w:val="-6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agreed-upon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Parliamentary </w:t>
      </w:r>
      <w:r>
        <w:rPr>
          <w:spacing w:val="-2"/>
          <w:sz w:val="24"/>
        </w:rPr>
        <w:t>Procedures.</w:t>
      </w:r>
    </w:p>
    <w:p w14:paraId="229A294B" w14:textId="77777777" w:rsidR="00F33414" w:rsidRDefault="000F5F84">
      <w:pPr>
        <w:pStyle w:val="ListParagraph"/>
        <w:numPr>
          <w:ilvl w:val="0"/>
          <w:numId w:val="4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Performs the duties of the Chairperson when </w:t>
      </w:r>
      <w:r>
        <w:rPr>
          <w:spacing w:val="-2"/>
          <w:sz w:val="24"/>
        </w:rPr>
        <w:t>absent.</w:t>
      </w:r>
    </w:p>
    <w:p w14:paraId="229A294C" w14:textId="77777777" w:rsidR="00F33414" w:rsidRDefault="000F5F84">
      <w:pPr>
        <w:pStyle w:val="ListParagraph"/>
        <w:numPr>
          <w:ilvl w:val="0"/>
          <w:numId w:val="4"/>
        </w:numPr>
        <w:tabs>
          <w:tab w:val="left" w:pos="2447"/>
        </w:tabs>
        <w:ind w:left="2447" w:right="605"/>
        <w:rPr>
          <w:sz w:val="24"/>
        </w:rPr>
      </w:pPr>
      <w:r>
        <w:rPr>
          <w:sz w:val="24"/>
        </w:rPr>
        <w:t>Is expected to attend COASCNA meetings and adhere to all COASCNA Guidelines</w:t>
      </w:r>
      <w:r>
        <w:rPr>
          <w:spacing w:val="-4"/>
          <w:sz w:val="24"/>
        </w:rPr>
        <w:t xml:space="preserve"> </w:t>
      </w:r>
      <w:r>
        <w:rPr>
          <w:sz w:val="24"/>
        </w:rPr>
        <w:t>if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chairperson</w:t>
      </w:r>
      <w:r>
        <w:rPr>
          <w:spacing w:val="-4"/>
          <w:sz w:val="24"/>
        </w:rPr>
        <w:t xml:space="preserve"> </w:t>
      </w:r>
      <w:r>
        <w:rPr>
          <w:sz w:val="24"/>
        </w:rPr>
        <w:t>cannot</w:t>
      </w:r>
      <w:r>
        <w:rPr>
          <w:spacing w:val="-4"/>
          <w:sz w:val="24"/>
        </w:rPr>
        <w:t xml:space="preserve"> </w:t>
      </w:r>
      <w:r>
        <w:rPr>
          <w:sz w:val="24"/>
        </w:rPr>
        <w:t>(or</w:t>
      </w:r>
      <w:r>
        <w:rPr>
          <w:spacing w:val="-4"/>
          <w:sz w:val="24"/>
        </w:rPr>
        <w:t xml:space="preserve"> </w:t>
      </w:r>
      <w:r>
        <w:rPr>
          <w:sz w:val="24"/>
        </w:rPr>
        <w:t>designates</w:t>
      </w:r>
      <w:r>
        <w:rPr>
          <w:spacing w:val="-4"/>
          <w:sz w:val="24"/>
        </w:rPr>
        <w:t xml:space="preserve"> </w:t>
      </w:r>
      <w:r>
        <w:rPr>
          <w:sz w:val="24"/>
        </w:rPr>
        <w:t>another</w:t>
      </w:r>
      <w:r>
        <w:rPr>
          <w:spacing w:val="-4"/>
          <w:sz w:val="24"/>
        </w:rPr>
        <w:t xml:space="preserve"> </w:t>
      </w:r>
      <w:r>
        <w:rPr>
          <w:sz w:val="24"/>
        </w:rPr>
        <w:t>member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the committee to attend).</w:t>
      </w:r>
    </w:p>
    <w:p w14:paraId="229A294D" w14:textId="77777777" w:rsidR="00F33414" w:rsidRDefault="000F5F84">
      <w:pPr>
        <w:pStyle w:val="ListParagraph"/>
        <w:numPr>
          <w:ilvl w:val="0"/>
          <w:numId w:val="4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May assist as contact person to/from the COASCNA website WSR </w:t>
      </w:r>
      <w:r>
        <w:rPr>
          <w:spacing w:val="-2"/>
          <w:sz w:val="24"/>
        </w:rPr>
        <w:t>address.</w:t>
      </w:r>
    </w:p>
    <w:p w14:paraId="229A294E" w14:textId="77777777" w:rsidR="00F33414" w:rsidRDefault="000F5F84">
      <w:pPr>
        <w:pStyle w:val="ListParagraph"/>
        <w:numPr>
          <w:ilvl w:val="0"/>
          <w:numId w:val="4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Order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and inventory literature and maintain all receipts and submit </w:t>
      </w:r>
      <w:r>
        <w:rPr>
          <w:spacing w:val="-2"/>
          <w:sz w:val="24"/>
        </w:rPr>
        <w:t>accordingly.</w:t>
      </w:r>
    </w:p>
    <w:p w14:paraId="229A294F" w14:textId="77777777" w:rsidR="00F33414" w:rsidRDefault="000F5F84">
      <w:pPr>
        <w:pStyle w:val="BodyText"/>
        <w:tabs>
          <w:tab w:val="left" w:pos="2447"/>
        </w:tabs>
        <w:ind w:right="1427"/>
      </w:pPr>
      <w:r>
        <w:rPr>
          <w:spacing w:val="-6"/>
        </w:rPr>
        <w:t>5.</w:t>
      </w:r>
      <w:r>
        <w:tab/>
        <w:t>If</w:t>
      </w:r>
      <w:r>
        <w:rPr>
          <w:spacing w:val="-5"/>
        </w:rPr>
        <w:t xml:space="preserve"> </w:t>
      </w:r>
      <w:r>
        <w:t>necessary,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removed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simple</w:t>
      </w:r>
      <w:r>
        <w:rPr>
          <w:spacing w:val="-5"/>
        </w:rPr>
        <w:t xml:space="preserve"> </w:t>
      </w:r>
      <w:r>
        <w:t>majority</w:t>
      </w:r>
      <w:r>
        <w:rPr>
          <w:spacing w:val="-5"/>
        </w:rPr>
        <w:t xml:space="preserve"> </w:t>
      </w:r>
      <w:r>
        <w:t>vote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 xml:space="preserve">WSR </w:t>
      </w:r>
      <w:r>
        <w:rPr>
          <w:spacing w:val="-2"/>
        </w:rPr>
        <w:t>subcommittee.</w:t>
      </w:r>
    </w:p>
    <w:p w14:paraId="229A2950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7"/>
        </w:tabs>
        <w:ind w:left="1547" w:right="5730" w:hanging="720"/>
        <w:jc w:val="left"/>
        <w:rPr>
          <w:sz w:val="24"/>
        </w:rPr>
      </w:pPr>
      <w:r>
        <w:rPr>
          <w:spacing w:val="-2"/>
          <w:sz w:val="24"/>
        </w:rPr>
        <w:t>Secretary/Web Servant/Archivist Qualifications:</w:t>
      </w:r>
    </w:p>
    <w:p w14:paraId="229A2951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Is elected by the WSR </w:t>
      </w:r>
      <w:r>
        <w:rPr>
          <w:spacing w:val="-2"/>
          <w:sz w:val="24"/>
        </w:rPr>
        <w:t>subcommittee.</w:t>
      </w:r>
    </w:p>
    <w:p w14:paraId="229A2952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Complete abstinence from all drugs for two (2) </w:t>
      </w:r>
      <w:r>
        <w:rPr>
          <w:spacing w:val="-2"/>
          <w:sz w:val="24"/>
        </w:rPr>
        <w:t>years.</w:t>
      </w:r>
    </w:p>
    <w:p w14:paraId="229A2953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920" w:hanging="540"/>
        <w:rPr>
          <w:sz w:val="24"/>
        </w:rPr>
      </w:pPr>
      <w:r>
        <w:rPr>
          <w:sz w:val="24"/>
        </w:rPr>
        <w:t>Have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working</w:t>
      </w:r>
      <w:r>
        <w:rPr>
          <w:spacing w:val="-8"/>
          <w:sz w:val="24"/>
        </w:rPr>
        <w:t xml:space="preserve"> </w:t>
      </w:r>
      <w:r>
        <w:rPr>
          <w:sz w:val="24"/>
        </w:rPr>
        <w:t>knowledge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Twelve</w:t>
      </w:r>
      <w:r>
        <w:rPr>
          <w:spacing w:val="-8"/>
          <w:sz w:val="24"/>
        </w:rPr>
        <w:t xml:space="preserve"> </w:t>
      </w:r>
      <w:r>
        <w:rPr>
          <w:sz w:val="24"/>
        </w:rPr>
        <w:t>Steps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Twelve</w:t>
      </w:r>
      <w:r>
        <w:rPr>
          <w:spacing w:val="-8"/>
          <w:sz w:val="24"/>
        </w:rPr>
        <w:t xml:space="preserve"> </w:t>
      </w:r>
      <w:r>
        <w:rPr>
          <w:sz w:val="24"/>
        </w:rPr>
        <w:t>Traditions</w:t>
      </w:r>
      <w:r>
        <w:rPr>
          <w:spacing w:val="-8"/>
          <w:sz w:val="24"/>
        </w:rPr>
        <w:t xml:space="preserve"> </w:t>
      </w:r>
      <w:r>
        <w:rPr>
          <w:sz w:val="24"/>
        </w:rPr>
        <w:t>of Narcotics Anonymous.</w:t>
      </w:r>
    </w:p>
    <w:p w14:paraId="229A2954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Clerical skills are highly </w:t>
      </w:r>
      <w:r>
        <w:rPr>
          <w:spacing w:val="-2"/>
          <w:sz w:val="24"/>
        </w:rPr>
        <w:t>suggested.</w:t>
      </w:r>
    </w:p>
    <w:p w14:paraId="229A2955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1312" w:hanging="540"/>
        <w:rPr>
          <w:sz w:val="24"/>
        </w:rPr>
      </w:pP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of,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access</w:t>
      </w:r>
      <w:r>
        <w:rPr>
          <w:spacing w:val="-4"/>
          <w:sz w:val="24"/>
        </w:rPr>
        <w:t xml:space="preserve"> </w:t>
      </w:r>
      <w:r>
        <w:rPr>
          <w:sz w:val="24"/>
        </w:rPr>
        <w:t>to,</w:t>
      </w:r>
      <w:r>
        <w:rPr>
          <w:spacing w:val="-4"/>
          <w:sz w:val="24"/>
        </w:rPr>
        <w:t xml:space="preserve"> </w:t>
      </w:r>
      <w:r>
        <w:rPr>
          <w:sz w:val="24"/>
        </w:rPr>
        <w:t>computers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available</w:t>
      </w:r>
      <w:r>
        <w:rPr>
          <w:spacing w:val="-4"/>
          <w:sz w:val="24"/>
        </w:rPr>
        <w:t xml:space="preserve"> </w:t>
      </w:r>
      <w:r>
        <w:rPr>
          <w:sz w:val="24"/>
        </w:rPr>
        <w:t>web technologies, a valid email address, and printing capability.</w:t>
      </w:r>
    </w:p>
    <w:p w14:paraId="229A2956" w14:textId="77777777" w:rsidR="00F33414" w:rsidRDefault="000F5F84">
      <w:pPr>
        <w:pStyle w:val="BodyText"/>
        <w:ind w:left="1547" w:firstLine="0"/>
      </w:pPr>
      <w:r>
        <w:rPr>
          <w:spacing w:val="-2"/>
        </w:rPr>
        <w:t>Responsibilities:</w:t>
      </w:r>
    </w:p>
    <w:p w14:paraId="229A2957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 w:right="418"/>
        <w:rPr>
          <w:sz w:val="24"/>
        </w:rPr>
      </w:pP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keep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accurate</w:t>
      </w:r>
      <w:r>
        <w:rPr>
          <w:spacing w:val="-4"/>
          <w:sz w:val="24"/>
        </w:rPr>
        <w:t xml:space="preserve"> </w:t>
      </w:r>
      <w:r>
        <w:rPr>
          <w:sz w:val="24"/>
        </w:rPr>
        <w:t>set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meetings;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they should be ready and given to all committee members who request it within 14 </w:t>
      </w:r>
      <w:r>
        <w:rPr>
          <w:spacing w:val="-2"/>
          <w:sz w:val="24"/>
        </w:rPr>
        <w:t>days.</w:t>
      </w:r>
    </w:p>
    <w:p w14:paraId="229A2958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Creates the Agenda with the assistance of the </w:t>
      </w:r>
      <w:r>
        <w:rPr>
          <w:spacing w:val="-2"/>
          <w:sz w:val="24"/>
        </w:rPr>
        <w:t>Chair.</w:t>
      </w:r>
    </w:p>
    <w:p w14:paraId="229A2959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 w:right="1764"/>
        <w:rPr>
          <w:sz w:val="24"/>
        </w:rPr>
      </w:pPr>
      <w:r>
        <w:rPr>
          <w:sz w:val="24"/>
        </w:rPr>
        <w:t xml:space="preserve">Files and archives the minutes and agenda with COASCNA at </w:t>
      </w:r>
      <w:hyperlink r:id="rId9">
        <w:r>
          <w:rPr>
            <w:sz w:val="24"/>
          </w:rPr>
          <w:t>coascnasec@gmail.com,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>Step</w:t>
      </w:r>
      <w:r>
        <w:rPr>
          <w:spacing w:val="-6"/>
          <w:sz w:val="24"/>
        </w:rPr>
        <w:t xml:space="preserve"> </w:t>
      </w:r>
      <w:r>
        <w:rPr>
          <w:sz w:val="24"/>
        </w:rPr>
        <w:t>Guide</w:t>
      </w:r>
      <w:r>
        <w:rPr>
          <w:spacing w:val="-6"/>
          <w:sz w:val="24"/>
        </w:rPr>
        <w:t xml:space="preserve"> </w:t>
      </w:r>
      <w:r>
        <w:rPr>
          <w:sz w:val="24"/>
        </w:rPr>
        <w:t>report</w:t>
      </w:r>
      <w:r>
        <w:rPr>
          <w:spacing w:val="-6"/>
          <w:sz w:val="24"/>
        </w:rPr>
        <w:t xml:space="preserve"> </w:t>
      </w:r>
      <w:r>
        <w:rPr>
          <w:sz w:val="24"/>
        </w:rPr>
        <w:t>log,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contacts</w:t>
      </w:r>
      <w:r>
        <w:rPr>
          <w:spacing w:val="-6"/>
          <w:sz w:val="24"/>
        </w:rPr>
        <w:t xml:space="preserve"> </w:t>
      </w:r>
      <w:r>
        <w:rPr>
          <w:sz w:val="24"/>
        </w:rPr>
        <w:t>list.</w:t>
      </w:r>
    </w:p>
    <w:p w14:paraId="229A295A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Maintains (or delegates) Step Guide report </w:t>
      </w:r>
      <w:r>
        <w:rPr>
          <w:spacing w:val="-4"/>
          <w:sz w:val="24"/>
        </w:rPr>
        <w:t>log.</w:t>
      </w:r>
    </w:p>
    <w:p w14:paraId="229A295B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 w:right="795"/>
        <w:rPr>
          <w:sz w:val="24"/>
        </w:rPr>
      </w:pPr>
      <w:r>
        <w:rPr>
          <w:sz w:val="24"/>
        </w:rPr>
        <w:t>Will</w:t>
      </w:r>
      <w:r>
        <w:rPr>
          <w:spacing w:val="-4"/>
          <w:sz w:val="24"/>
        </w:rPr>
        <w:t xml:space="preserve"> </w:t>
      </w:r>
      <w:r>
        <w:rPr>
          <w:sz w:val="24"/>
        </w:rPr>
        <w:t>maintain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accurate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up-to-date</w:t>
      </w:r>
      <w:r>
        <w:rPr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Guides,</w:t>
      </w:r>
      <w:r>
        <w:rPr>
          <w:spacing w:val="-4"/>
          <w:sz w:val="24"/>
        </w:rPr>
        <w:t xml:space="preserve"> </w:t>
      </w:r>
      <w:r>
        <w:rPr>
          <w:sz w:val="24"/>
        </w:rPr>
        <w:t>their aliases, their addresses, and their phone numbers.</w:t>
      </w:r>
    </w:p>
    <w:p w14:paraId="229A295C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 w:right="1539"/>
        <w:rPr>
          <w:sz w:val="24"/>
        </w:rPr>
      </w:pPr>
      <w:r>
        <w:rPr>
          <w:sz w:val="24"/>
        </w:rPr>
        <w:t>Ensures</w:t>
      </w:r>
      <w:r>
        <w:rPr>
          <w:spacing w:val="-4"/>
          <w:sz w:val="24"/>
        </w:rPr>
        <w:t xml:space="preserve"> </w:t>
      </w:r>
      <w:r>
        <w:rPr>
          <w:sz w:val="24"/>
        </w:rPr>
        <w:t>there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electronic</w:t>
      </w:r>
      <w:r>
        <w:rPr>
          <w:spacing w:val="-4"/>
          <w:sz w:val="24"/>
        </w:rPr>
        <w:t xml:space="preserve"> </w:t>
      </w:r>
      <w:r>
        <w:rPr>
          <w:sz w:val="24"/>
        </w:rPr>
        <w:t>backup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documents</w:t>
      </w:r>
      <w:r>
        <w:rPr>
          <w:spacing w:val="-4"/>
          <w:sz w:val="24"/>
        </w:rPr>
        <w:t xml:space="preserve"> </w:t>
      </w:r>
      <w:r>
        <w:rPr>
          <w:sz w:val="24"/>
        </w:rPr>
        <w:t>available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 </w:t>
      </w:r>
      <w:r>
        <w:rPr>
          <w:spacing w:val="-2"/>
          <w:sz w:val="24"/>
        </w:rPr>
        <w:t>subcommittee.</w:t>
      </w:r>
    </w:p>
    <w:p w14:paraId="229A295D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Assists chair with online WSR step guide submissions or other website </w:t>
      </w:r>
      <w:r>
        <w:rPr>
          <w:spacing w:val="-2"/>
          <w:sz w:val="24"/>
        </w:rPr>
        <w:t>concerns.</w:t>
      </w:r>
    </w:p>
    <w:p w14:paraId="229A295E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Works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Area</w:t>
      </w:r>
      <w:r>
        <w:rPr>
          <w:spacing w:val="-2"/>
          <w:sz w:val="24"/>
        </w:rPr>
        <w:t xml:space="preserve"> </w:t>
      </w:r>
      <w:r>
        <w:rPr>
          <w:sz w:val="24"/>
        </w:rPr>
        <w:t>website</w:t>
      </w:r>
      <w:r>
        <w:rPr>
          <w:spacing w:val="-2"/>
          <w:sz w:val="24"/>
        </w:rPr>
        <w:t xml:space="preserve"> </w:t>
      </w:r>
      <w:r>
        <w:rPr>
          <w:sz w:val="24"/>
        </w:rPr>
        <w:t>host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maintain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WSR</w:t>
      </w:r>
      <w:r>
        <w:rPr>
          <w:spacing w:val="-2"/>
          <w:sz w:val="24"/>
        </w:rPr>
        <w:t xml:space="preserve"> </w:t>
      </w:r>
      <w:r>
        <w:rPr>
          <w:sz w:val="24"/>
        </w:rPr>
        <w:t>website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tab.</w:t>
      </w:r>
    </w:p>
    <w:p w14:paraId="229A295F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Coordinates transfers of all information to the drive or COASCNA </w:t>
      </w:r>
      <w:r>
        <w:rPr>
          <w:spacing w:val="-2"/>
          <w:sz w:val="24"/>
        </w:rPr>
        <w:t>website.</w:t>
      </w:r>
    </w:p>
    <w:p w14:paraId="229A2960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Gives a report if </w:t>
      </w:r>
      <w:r>
        <w:rPr>
          <w:spacing w:val="-2"/>
          <w:sz w:val="24"/>
        </w:rPr>
        <w:t>necessary.</w:t>
      </w:r>
    </w:p>
    <w:p w14:paraId="229A2961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expected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train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incoming</w:t>
      </w:r>
      <w:r>
        <w:rPr>
          <w:spacing w:val="-3"/>
          <w:sz w:val="24"/>
        </w:rPr>
        <w:t xml:space="preserve"> </w:t>
      </w:r>
      <w:r>
        <w:rPr>
          <w:sz w:val="24"/>
        </w:rPr>
        <w:t>Secretary/Web</w:t>
      </w:r>
      <w:r>
        <w:rPr>
          <w:spacing w:val="-2"/>
          <w:sz w:val="24"/>
        </w:rPr>
        <w:t xml:space="preserve"> Servant/Archivist.</w:t>
      </w:r>
    </w:p>
    <w:p w14:paraId="229A2962" w14:textId="77777777" w:rsidR="00F33414" w:rsidRDefault="00F33414">
      <w:pPr>
        <w:rPr>
          <w:sz w:val="24"/>
        </w:rPr>
        <w:sectPr w:rsidR="00F33414">
          <w:pgSz w:w="12240" w:h="15840"/>
          <w:pgMar w:top="1040" w:right="900" w:bottom="640" w:left="900" w:header="300" w:footer="453" w:gutter="0"/>
          <w:cols w:space="720"/>
        </w:sectPr>
      </w:pPr>
    </w:p>
    <w:p w14:paraId="229A2963" w14:textId="77777777" w:rsidR="00F33414" w:rsidRDefault="000F5F84">
      <w:pPr>
        <w:pStyle w:val="ListParagraph"/>
        <w:numPr>
          <w:ilvl w:val="0"/>
          <w:numId w:val="3"/>
        </w:numPr>
        <w:tabs>
          <w:tab w:val="left" w:pos="2447"/>
        </w:tabs>
        <w:spacing w:before="80"/>
        <w:ind w:left="2447" w:right="1427"/>
        <w:rPr>
          <w:sz w:val="24"/>
        </w:rPr>
      </w:pPr>
      <w:r>
        <w:rPr>
          <w:sz w:val="24"/>
        </w:rPr>
        <w:lastRenderedPageBreak/>
        <w:t>If</w:t>
      </w:r>
      <w:r>
        <w:rPr>
          <w:spacing w:val="-5"/>
          <w:sz w:val="24"/>
        </w:rPr>
        <w:t xml:space="preserve"> </w:t>
      </w:r>
      <w:r>
        <w:rPr>
          <w:sz w:val="24"/>
        </w:rPr>
        <w:t>necessary,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removed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simple</w:t>
      </w:r>
      <w:r>
        <w:rPr>
          <w:spacing w:val="-5"/>
          <w:sz w:val="24"/>
        </w:rPr>
        <w:t xml:space="preserve"> </w:t>
      </w:r>
      <w:r>
        <w:rPr>
          <w:sz w:val="24"/>
        </w:rPr>
        <w:t>majority</w:t>
      </w:r>
      <w:r>
        <w:rPr>
          <w:spacing w:val="-5"/>
          <w:sz w:val="24"/>
        </w:rPr>
        <w:t xml:space="preserve"> </w:t>
      </w:r>
      <w:r>
        <w:rPr>
          <w:sz w:val="24"/>
        </w:rPr>
        <w:t>vote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WSR </w:t>
      </w:r>
      <w:r>
        <w:rPr>
          <w:spacing w:val="-2"/>
          <w:sz w:val="24"/>
        </w:rPr>
        <w:t>subcommittee.</w:t>
      </w:r>
    </w:p>
    <w:p w14:paraId="229A2964" w14:textId="77777777" w:rsidR="00F33414" w:rsidRDefault="00F33414">
      <w:pPr>
        <w:pStyle w:val="BodyText"/>
        <w:spacing w:before="275"/>
        <w:ind w:left="0" w:firstLine="0"/>
      </w:pPr>
    </w:p>
    <w:p w14:paraId="229A2965" w14:textId="77777777" w:rsidR="00F33414" w:rsidRDefault="000F5F84">
      <w:pPr>
        <w:pStyle w:val="ListParagraph"/>
        <w:numPr>
          <w:ilvl w:val="1"/>
          <w:numId w:val="6"/>
        </w:numPr>
        <w:tabs>
          <w:tab w:val="left" w:pos="1186"/>
          <w:tab w:val="left" w:pos="1547"/>
        </w:tabs>
        <w:ind w:left="1547" w:right="5663" w:hanging="720"/>
        <w:jc w:val="left"/>
        <w:rPr>
          <w:sz w:val="24"/>
        </w:rPr>
      </w:pPr>
      <w:r>
        <w:rPr>
          <w:sz w:val="24"/>
        </w:rPr>
        <w:t>Alt.</w:t>
      </w:r>
      <w:r>
        <w:rPr>
          <w:spacing w:val="-15"/>
          <w:sz w:val="24"/>
        </w:rPr>
        <w:t xml:space="preserve"> </w:t>
      </w:r>
      <w:r>
        <w:rPr>
          <w:sz w:val="24"/>
        </w:rPr>
        <w:t>Secretary/Web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Servant/Archivist </w:t>
      </w:r>
      <w:r>
        <w:rPr>
          <w:spacing w:val="-2"/>
          <w:sz w:val="24"/>
        </w:rPr>
        <w:t>Qualifications:</w:t>
      </w:r>
    </w:p>
    <w:p w14:paraId="229A2966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Is elected by the WSR </w:t>
      </w:r>
      <w:proofErr w:type="gramStart"/>
      <w:r>
        <w:rPr>
          <w:spacing w:val="-2"/>
          <w:sz w:val="24"/>
        </w:rPr>
        <w:t>subcommittee</w:t>
      </w:r>
      <w:proofErr w:type="gramEnd"/>
    </w:p>
    <w:p w14:paraId="229A2967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Complete abstinence from all drugs for one (1) </w:t>
      </w:r>
      <w:r>
        <w:rPr>
          <w:spacing w:val="-2"/>
          <w:sz w:val="24"/>
        </w:rPr>
        <w:t>year.</w:t>
      </w:r>
    </w:p>
    <w:p w14:paraId="229A2968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920" w:hanging="540"/>
        <w:rPr>
          <w:sz w:val="24"/>
        </w:rPr>
      </w:pPr>
      <w:r>
        <w:rPr>
          <w:sz w:val="24"/>
        </w:rPr>
        <w:t>Have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working</w:t>
      </w:r>
      <w:r>
        <w:rPr>
          <w:spacing w:val="-8"/>
          <w:sz w:val="24"/>
        </w:rPr>
        <w:t xml:space="preserve"> </w:t>
      </w:r>
      <w:r>
        <w:rPr>
          <w:sz w:val="24"/>
        </w:rPr>
        <w:t>knowledge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Twelve</w:t>
      </w:r>
      <w:r>
        <w:rPr>
          <w:spacing w:val="-8"/>
          <w:sz w:val="24"/>
        </w:rPr>
        <w:t xml:space="preserve"> </w:t>
      </w:r>
      <w:r>
        <w:rPr>
          <w:sz w:val="24"/>
        </w:rPr>
        <w:t>Steps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Twelve</w:t>
      </w:r>
      <w:r>
        <w:rPr>
          <w:spacing w:val="-8"/>
          <w:sz w:val="24"/>
        </w:rPr>
        <w:t xml:space="preserve"> </w:t>
      </w:r>
      <w:r>
        <w:rPr>
          <w:sz w:val="24"/>
        </w:rPr>
        <w:t>Traditions</w:t>
      </w:r>
      <w:r>
        <w:rPr>
          <w:spacing w:val="-8"/>
          <w:sz w:val="24"/>
        </w:rPr>
        <w:t xml:space="preserve"> </w:t>
      </w:r>
      <w:r>
        <w:rPr>
          <w:sz w:val="24"/>
        </w:rPr>
        <w:t>of Narcotics Anonymous</w:t>
      </w:r>
    </w:p>
    <w:p w14:paraId="229A2969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Clerical skills are highly </w:t>
      </w:r>
      <w:r>
        <w:rPr>
          <w:spacing w:val="-2"/>
          <w:sz w:val="24"/>
        </w:rPr>
        <w:t>suggested.</w:t>
      </w:r>
    </w:p>
    <w:p w14:paraId="229A296A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1432" w:hanging="540"/>
        <w:rPr>
          <w:sz w:val="24"/>
        </w:rPr>
      </w:pP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access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computers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available</w:t>
      </w:r>
      <w:r>
        <w:rPr>
          <w:spacing w:val="-4"/>
          <w:sz w:val="24"/>
        </w:rPr>
        <w:t xml:space="preserve"> </w:t>
      </w:r>
      <w:r>
        <w:rPr>
          <w:sz w:val="24"/>
        </w:rPr>
        <w:t>web technologies, a valid email address, and printing capability.</w:t>
      </w:r>
    </w:p>
    <w:p w14:paraId="229A296B" w14:textId="77777777" w:rsidR="00F33414" w:rsidRDefault="000F5F84">
      <w:pPr>
        <w:pStyle w:val="BodyText"/>
        <w:ind w:left="1547" w:firstLine="0"/>
      </w:pPr>
      <w:r>
        <w:rPr>
          <w:spacing w:val="-2"/>
        </w:rPr>
        <w:t>Responsibilities:</w:t>
      </w:r>
    </w:p>
    <w:p w14:paraId="229A296C" w14:textId="77777777" w:rsidR="00F33414" w:rsidRDefault="000F5F84">
      <w:pPr>
        <w:pStyle w:val="ListParagraph"/>
        <w:numPr>
          <w:ilvl w:val="0"/>
          <w:numId w:val="2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Performs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duties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Secretary/Web</w:t>
      </w:r>
      <w:r>
        <w:rPr>
          <w:spacing w:val="-2"/>
          <w:sz w:val="24"/>
        </w:rPr>
        <w:t xml:space="preserve"> </w:t>
      </w:r>
      <w:r>
        <w:rPr>
          <w:sz w:val="24"/>
        </w:rPr>
        <w:t>Servant/Archivist</w:t>
      </w:r>
      <w:r>
        <w:rPr>
          <w:spacing w:val="-3"/>
          <w:sz w:val="24"/>
        </w:rPr>
        <w:t xml:space="preserve"> </w:t>
      </w:r>
      <w:r>
        <w:rPr>
          <w:sz w:val="24"/>
        </w:rPr>
        <w:t>when</w:t>
      </w:r>
      <w:r>
        <w:rPr>
          <w:spacing w:val="-2"/>
          <w:sz w:val="24"/>
        </w:rPr>
        <w:t xml:space="preserve"> absent.</w:t>
      </w:r>
    </w:p>
    <w:p w14:paraId="229A296D" w14:textId="77777777" w:rsidR="00F33414" w:rsidRDefault="000F5F84">
      <w:pPr>
        <w:pStyle w:val="ListParagraph"/>
        <w:numPr>
          <w:ilvl w:val="0"/>
          <w:numId w:val="2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Assists</w:t>
      </w:r>
      <w:r>
        <w:rPr>
          <w:spacing w:val="-4"/>
          <w:sz w:val="24"/>
        </w:rPr>
        <w:t xml:space="preserve"> </w:t>
      </w:r>
      <w:r>
        <w:rPr>
          <w:sz w:val="24"/>
        </w:rPr>
        <w:t>Secretary/Web</w:t>
      </w:r>
      <w:r>
        <w:rPr>
          <w:spacing w:val="-3"/>
          <w:sz w:val="24"/>
        </w:rPr>
        <w:t xml:space="preserve"> </w:t>
      </w:r>
      <w:r>
        <w:rPr>
          <w:sz w:val="24"/>
        </w:rPr>
        <w:t>servant/Archivist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duties</w:t>
      </w:r>
      <w:r>
        <w:rPr>
          <w:spacing w:val="-3"/>
          <w:sz w:val="24"/>
        </w:rPr>
        <w:t xml:space="preserve"> </w:t>
      </w:r>
      <w:r>
        <w:rPr>
          <w:sz w:val="24"/>
        </w:rPr>
        <w:t>throughout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term.</w:t>
      </w:r>
    </w:p>
    <w:p w14:paraId="229A296E" w14:textId="77777777" w:rsidR="00F33414" w:rsidRDefault="000F5F84">
      <w:pPr>
        <w:pStyle w:val="ListParagraph"/>
        <w:numPr>
          <w:ilvl w:val="0"/>
          <w:numId w:val="2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necessary,</w:t>
      </w:r>
      <w:r>
        <w:rPr>
          <w:spacing w:val="-1"/>
          <w:sz w:val="24"/>
        </w:rPr>
        <w:t xml:space="preserve"> </w:t>
      </w:r>
      <w:r>
        <w:rPr>
          <w:sz w:val="24"/>
        </w:rPr>
        <w:t>may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removed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simple</w:t>
      </w:r>
      <w:r>
        <w:rPr>
          <w:spacing w:val="-1"/>
          <w:sz w:val="24"/>
        </w:rPr>
        <w:t xml:space="preserve"> </w:t>
      </w:r>
      <w:r>
        <w:rPr>
          <w:sz w:val="24"/>
        </w:rPr>
        <w:t>majority</w:t>
      </w:r>
      <w:r>
        <w:rPr>
          <w:spacing w:val="-2"/>
          <w:sz w:val="24"/>
        </w:rPr>
        <w:t xml:space="preserve"> </w:t>
      </w:r>
      <w:r>
        <w:rPr>
          <w:sz w:val="24"/>
        </w:rPr>
        <w:t>vote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WSR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committee.</w:t>
      </w:r>
    </w:p>
    <w:p w14:paraId="229A296F" w14:textId="77777777" w:rsidR="00F33414" w:rsidRDefault="000F5F84">
      <w:pPr>
        <w:pStyle w:val="ListParagraph"/>
        <w:numPr>
          <w:ilvl w:val="1"/>
          <w:numId w:val="6"/>
        </w:numPr>
        <w:tabs>
          <w:tab w:val="left" w:pos="1186"/>
          <w:tab w:val="left" w:pos="1547"/>
        </w:tabs>
        <w:ind w:left="1547" w:right="6026" w:hanging="720"/>
        <w:jc w:val="left"/>
        <w:rPr>
          <w:sz w:val="24"/>
        </w:rPr>
      </w:pPr>
      <w:r>
        <w:rPr>
          <w:sz w:val="24"/>
          <w:u w:val="single"/>
        </w:rPr>
        <w:t>Clerk(s)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(Area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Office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Volunteers)</w:t>
      </w:r>
      <w:r>
        <w:rPr>
          <w:sz w:val="24"/>
        </w:rPr>
        <w:t xml:space="preserve"> </w:t>
      </w:r>
      <w:r>
        <w:rPr>
          <w:spacing w:val="-2"/>
          <w:sz w:val="24"/>
        </w:rPr>
        <w:t>Qualifications:</w:t>
      </w:r>
    </w:p>
    <w:p w14:paraId="229A2970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1547" w:right="5479" w:firstLine="360"/>
        <w:rPr>
          <w:sz w:val="24"/>
        </w:rPr>
      </w:pPr>
      <w:r>
        <w:rPr>
          <w:sz w:val="24"/>
        </w:rPr>
        <w:t>Volunteers</w:t>
      </w:r>
      <w:r>
        <w:rPr>
          <w:spacing w:val="-15"/>
          <w:sz w:val="24"/>
        </w:rPr>
        <w:t xml:space="preserve"> </w:t>
      </w:r>
      <w:r>
        <w:rPr>
          <w:sz w:val="24"/>
        </w:rPr>
        <w:t>at</w:t>
      </w:r>
      <w:r>
        <w:rPr>
          <w:spacing w:val="-15"/>
          <w:sz w:val="24"/>
        </w:rPr>
        <w:t xml:space="preserve"> </w:t>
      </w:r>
      <w:r>
        <w:rPr>
          <w:sz w:val="24"/>
        </w:rPr>
        <w:t>Area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Office. </w:t>
      </w:r>
      <w:r>
        <w:rPr>
          <w:spacing w:val="-2"/>
          <w:sz w:val="24"/>
        </w:rPr>
        <w:t>Responsibilities:</w:t>
      </w:r>
    </w:p>
    <w:p w14:paraId="229A2971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See</w:t>
      </w:r>
      <w:r>
        <w:rPr>
          <w:spacing w:val="-6"/>
          <w:sz w:val="24"/>
        </w:rPr>
        <w:t xml:space="preserve"> </w:t>
      </w: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Volunteer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Clerks</w:t>
      </w:r>
      <w:r>
        <w:rPr>
          <w:spacing w:val="-4"/>
          <w:sz w:val="24"/>
        </w:rPr>
        <w:t xml:space="preserve"> </w:t>
      </w:r>
      <w:r>
        <w:rPr>
          <w:sz w:val="24"/>
        </w:rPr>
        <w:t>Procedure</w:t>
      </w:r>
      <w:r>
        <w:rPr>
          <w:spacing w:val="-4"/>
          <w:sz w:val="24"/>
        </w:rPr>
        <w:t xml:space="preserve"> </w:t>
      </w:r>
      <w:r>
        <w:rPr>
          <w:sz w:val="24"/>
        </w:rPr>
        <w:t>(when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applicable).</w:t>
      </w:r>
    </w:p>
    <w:p w14:paraId="229A2972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posted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area</w:t>
      </w:r>
      <w:r>
        <w:rPr>
          <w:spacing w:val="-1"/>
          <w:sz w:val="24"/>
        </w:rPr>
        <w:t xml:space="preserve"> </w:t>
      </w:r>
      <w:r>
        <w:rPr>
          <w:sz w:val="24"/>
        </w:rPr>
        <w:t>office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(when </w:t>
      </w:r>
      <w:r>
        <w:rPr>
          <w:spacing w:val="-2"/>
          <w:sz w:val="24"/>
        </w:rPr>
        <w:t>applicable)</w:t>
      </w:r>
    </w:p>
    <w:p w14:paraId="229A2973" w14:textId="77777777" w:rsidR="00F33414" w:rsidRDefault="000F5F84">
      <w:pPr>
        <w:pStyle w:val="ListParagraph"/>
        <w:numPr>
          <w:ilvl w:val="1"/>
          <w:numId w:val="6"/>
        </w:numPr>
        <w:tabs>
          <w:tab w:val="left" w:pos="1180"/>
        </w:tabs>
        <w:ind w:left="1180" w:hanging="353"/>
        <w:jc w:val="left"/>
        <w:rPr>
          <w:sz w:val="24"/>
        </w:rPr>
      </w:pPr>
      <w:r>
        <w:rPr>
          <w:sz w:val="24"/>
        </w:rPr>
        <w:t xml:space="preserve">Step </w:t>
      </w:r>
      <w:r>
        <w:rPr>
          <w:spacing w:val="-2"/>
          <w:sz w:val="24"/>
        </w:rPr>
        <w:t>Guides</w:t>
      </w:r>
    </w:p>
    <w:p w14:paraId="229A2974" w14:textId="77777777" w:rsidR="00F33414" w:rsidRDefault="000F5F84">
      <w:pPr>
        <w:pStyle w:val="BodyText"/>
        <w:ind w:left="1547" w:firstLine="0"/>
      </w:pPr>
      <w:r>
        <w:rPr>
          <w:spacing w:val="-2"/>
        </w:rPr>
        <w:t>Qualifications:</w:t>
      </w:r>
    </w:p>
    <w:p w14:paraId="229A2975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 xml:space="preserve">Complete abstinence from all drugs for two (2) </w:t>
      </w:r>
      <w:r>
        <w:rPr>
          <w:spacing w:val="-2"/>
          <w:sz w:val="24"/>
        </w:rPr>
        <w:t>years.</w:t>
      </w:r>
    </w:p>
    <w:p w14:paraId="229A2976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completed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Twelve</w:t>
      </w:r>
      <w:r>
        <w:rPr>
          <w:spacing w:val="-2"/>
          <w:sz w:val="24"/>
        </w:rPr>
        <w:t xml:space="preserve"> </w:t>
      </w:r>
      <w:r>
        <w:rPr>
          <w:sz w:val="24"/>
        </w:rPr>
        <w:t>Steps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Step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Guide.</w:t>
      </w:r>
    </w:p>
    <w:p w14:paraId="229A2977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420" w:hanging="540"/>
        <w:rPr>
          <w:sz w:val="24"/>
        </w:rPr>
      </w:pPr>
      <w:r>
        <w:rPr>
          <w:sz w:val="24"/>
        </w:rPr>
        <w:t>Must</w:t>
      </w:r>
      <w:r>
        <w:rPr>
          <w:spacing w:val="-7"/>
          <w:sz w:val="24"/>
        </w:rPr>
        <w:t xml:space="preserve"> </w:t>
      </w:r>
      <w:r>
        <w:rPr>
          <w:sz w:val="24"/>
        </w:rPr>
        <w:t>have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working</w:t>
      </w:r>
      <w:r>
        <w:rPr>
          <w:spacing w:val="-7"/>
          <w:sz w:val="24"/>
        </w:rPr>
        <w:t xml:space="preserve"> </w:t>
      </w:r>
      <w:r>
        <w:rPr>
          <w:sz w:val="24"/>
        </w:rPr>
        <w:t>knowledge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Twelve</w:t>
      </w:r>
      <w:r>
        <w:rPr>
          <w:spacing w:val="-7"/>
          <w:sz w:val="24"/>
        </w:rPr>
        <w:t xml:space="preserve"> </w:t>
      </w:r>
      <w:r>
        <w:rPr>
          <w:sz w:val="24"/>
        </w:rPr>
        <w:t>Steps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Twelve</w:t>
      </w:r>
      <w:r>
        <w:rPr>
          <w:spacing w:val="-7"/>
          <w:sz w:val="24"/>
        </w:rPr>
        <w:t xml:space="preserve"> </w:t>
      </w:r>
      <w:r>
        <w:rPr>
          <w:sz w:val="24"/>
        </w:rPr>
        <w:t>Traditions</w:t>
      </w:r>
      <w:r>
        <w:rPr>
          <w:spacing w:val="-7"/>
          <w:sz w:val="24"/>
        </w:rPr>
        <w:t xml:space="preserve"> </w:t>
      </w:r>
      <w:r>
        <w:rPr>
          <w:sz w:val="24"/>
        </w:rPr>
        <w:t>of Narcotics Anonymous</w:t>
      </w:r>
    </w:p>
    <w:p w14:paraId="229A2978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294" w:hanging="540"/>
        <w:rPr>
          <w:sz w:val="24"/>
        </w:rPr>
      </w:pPr>
      <w:r>
        <w:rPr>
          <w:sz w:val="24"/>
        </w:rPr>
        <w:t xml:space="preserve">Can utilize the </w:t>
      </w:r>
      <w:r>
        <w:rPr>
          <w:i/>
          <w:sz w:val="24"/>
        </w:rPr>
        <w:t>NA Step Working Guides</w:t>
      </w:r>
      <w:r>
        <w:rPr>
          <w:sz w:val="24"/>
        </w:rPr>
        <w:t xml:space="preserve">, </w:t>
      </w:r>
      <w:r>
        <w:rPr>
          <w:i/>
          <w:sz w:val="24"/>
        </w:rPr>
        <w:t xml:space="preserve">Narcotics Anonymous </w:t>
      </w:r>
      <w:r>
        <w:rPr>
          <w:sz w:val="24"/>
        </w:rPr>
        <w:t xml:space="preserve">(Basic Text), </w:t>
      </w:r>
      <w:r>
        <w:rPr>
          <w:i/>
          <w:sz w:val="24"/>
        </w:rPr>
        <w:t>It Works: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How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Why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Just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Today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Guiding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Principles: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Spirit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of Our Traditions </w:t>
      </w:r>
      <w:r>
        <w:rPr>
          <w:sz w:val="24"/>
        </w:rPr>
        <w:t>or any other NA approved literature.</w:t>
      </w:r>
    </w:p>
    <w:p w14:paraId="229A2979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hanging="540"/>
        <w:rPr>
          <w:sz w:val="24"/>
        </w:rPr>
      </w:pPr>
      <w:r>
        <w:rPr>
          <w:sz w:val="24"/>
        </w:rPr>
        <w:t>Must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off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parole/probation.</w:t>
      </w:r>
    </w:p>
    <w:p w14:paraId="229A297A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1547" w:right="4577" w:firstLine="360"/>
        <w:rPr>
          <w:sz w:val="24"/>
        </w:rPr>
      </w:pP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convictions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at</w:t>
      </w:r>
      <w:r>
        <w:rPr>
          <w:spacing w:val="-7"/>
          <w:sz w:val="24"/>
        </w:rPr>
        <w:t xml:space="preserve"> </w:t>
      </w:r>
      <w:r>
        <w:rPr>
          <w:sz w:val="24"/>
        </w:rPr>
        <w:t>least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one</w:t>
      </w:r>
      <w:r>
        <w:rPr>
          <w:spacing w:val="-7"/>
          <w:sz w:val="24"/>
        </w:rPr>
        <w:t xml:space="preserve"> </w:t>
      </w:r>
      <w:r>
        <w:rPr>
          <w:sz w:val="24"/>
        </w:rPr>
        <w:t>year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Responsibilities:</w:t>
      </w:r>
    </w:p>
    <w:p w14:paraId="229A297B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117"/>
        <w:rPr>
          <w:sz w:val="24"/>
        </w:rPr>
      </w:pP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Guides</w:t>
      </w:r>
      <w:r>
        <w:rPr>
          <w:spacing w:val="-4"/>
          <w:sz w:val="24"/>
        </w:rPr>
        <w:t xml:space="preserve"> </w:t>
      </w: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attend</w:t>
      </w:r>
      <w:r>
        <w:rPr>
          <w:spacing w:val="-4"/>
          <w:sz w:val="24"/>
        </w:rPr>
        <w:t xml:space="preserve"> </w:t>
      </w:r>
      <w:r>
        <w:rPr>
          <w:sz w:val="24"/>
        </w:rPr>
        <w:t>WSR</w:t>
      </w:r>
      <w:r>
        <w:rPr>
          <w:spacing w:val="-4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4"/>
          <w:sz w:val="24"/>
        </w:rPr>
        <w:t xml:space="preserve"> </w:t>
      </w:r>
      <w:r>
        <w:rPr>
          <w:sz w:val="24"/>
        </w:rPr>
        <w:t>meetings</w:t>
      </w:r>
      <w:r>
        <w:rPr>
          <w:spacing w:val="-4"/>
          <w:sz w:val="24"/>
        </w:rPr>
        <w:t xml:space="preserve"> </w:t>
      </w:r>
      <w:r>
        <w:rPr>
          <w:sz w:val="24"/>
        </w:rPr>
        <w:t>either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person,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phone, virtually, or by submitting a written report.</w:t>
      </w:r>
    </w:p>
    <w:p w14:paraId="229A297C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Must meet </w:t>
      </w:r>
      <w:proofErr w:type="gramStart"/>
      <w:r>
        <w:rPr>
          <w:sz w:val="24"/>
        </w:rPr>
        <w:t>all of</w:t>
      </w:r>
      <w:proofErr w:type="gramEnd"/>
      <w:r>
        <w:rPr>
          <w:sz w:val="24"/>
        </w:rPr>
        <w:t xml:space="preserve"> the requirements of the screening </w:t>
      </w:r>
      <w:r>
        <w:rPr>
          <w:spacing w:val="-2"/>
          <w:sz w:val="24"/>
        </w:rPr>
        <w:t>process.</w:t>
      </w:r>
    </w:p>
    <w:p w14:paraId="229A297D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Must read and sign the WSR subcommittee Correspondence Only </w:t>
      </w:r>
      <w:r>
        <w:rPr>
          <w:spacing w:val="-2"/>
          <w:sz w:val="24"/>
        </w:rPr>
        <w:t>Agreement.</w:t>
      </w:r>
    </w:p>
    <w:p w14:paraId="229A297E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Must have an NA Sponsor and carry a clear NA </w:t>
      </w:r>
      <w:r>
        <w:rPr>
          <w:spacing w:val="-2"/>
          <w:sz w:val="24"/>
        </w:rPr>
        <w:t>message.</w:t>
      </w:r>
    </w:p>
    <w:p w14:paraId="229A297F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398"/>
        <w:rPr>
          <w:sz w:val="24"/>
        </w:rPr>
      </w:pP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always</w:t>
      </w:r>
      <w:r>
        <w:rPr>
          <w:spacing w:val="-3"/>
          <w:sz w:val="24"/>
        </w:rPr>
        <w:t xml:space="preserve"> </w:t>
      </w:r>
      <w:r>
        <w:rPr>
          <w:sz w:val="24"/>
        </w:rPr>
        <w:t>keep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mind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members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WSR</w:t>
      </w:r>
      <w:r>
        <w:rPr>
          <w:spacing w:val="-3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and NA </w:t>
      </w:r>
      <w:proofErr w:type="gramStart"/>
      <w:r>
        <w:rPr>
          <w:sz w:val="24"/>
        </w:rPr>
        <w:t>as a whole when</w:t>
      </w:r>
      <w:proofErr w:type="gramEnd"/>
      <w:r>
        <w:rPr>
          <w:sz w:val="24"/>
        </w:rPr>
        <w:t xml:space="preserve"> interacting with Step Writers.</w:t>
      </w:r>
    </w:p>
    <w:p w14:paraId="229A2980" w14:textId="7AE23724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15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del w:id="70" w:author="Matherny, Paul" w:date="2024-02-13T15:07:00Z">
        <w:r w:rsidDel="00916282">
          <w:rPr>
            <w:sz w:val="24"/>
          </w:rPr>
          <w:delText>willingness</w:delText>
        </w:r>
        <w:r w:rsidDel="00916282">
          <w:rPr>
            <w:spacing w:val="-3"/>
            <w:sz w:val="24"/>
          </w:rPr>
          <w:delText xml:space="preserve"> </w:delText>
        </w:r>
        <w:r w:rsidDel="00916282">
          <w:rPr>
            <w:sz w:val="24"/>
          </w:rPr>
          <w:delText>and</w:delText>
        </w:r>
        <w:r w:rsidDel="00916282">
          <w:rPr>
            <w:spacing w:val="-3"/>
            <w:sz w:val="24"/>
          </w:rPr>
          <w:delText xml:space="preserve"> </w:delText>
        </w:r>
        <w:r w:rsidDel="00916282">
          <w:rPr>
            <w:sz w:val="24"/>
          </w:rPr>
          <w:delText>availability</w:delText>
        </w:r>
      </w:del>
      <w:ins w:id="71" w:author="Matherny, Paul" w:date="2024-02-13T15:07:00Z">
        <w:r w:rsidR="00916282">
          <w:rPr>
            <w:sz w:val="24"/>
          </w:rPr>
          <w:t>strong commitment</w:t>
        </w:r>
      </w:ins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reply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letter</w:t>
      </w:r>
      <w:r>
        <w:rPr>
          <w:spacing w:val="-3"/>
          <w:sz w:val="24"/>
        </w:rPr>
        <w:t xml:space="preserve"> </w:t>
      </w:r>
      <w:r>
        <w:rPr>
          <w:sz w:val="24"/>
        </w:rPr>
        <w:t>within</w:t>
      </w:r>
      <w:r>
        <w:rPr>
          <w:spacing w:val="-3"/>
          <w:sz w:val="24"/>
        </w:rPr>
        <w:t xml:space="preserve"> </w:t>
      </w:r>
      <w:r>
        <w:rPr>
          <w:sz w:val="24"/>
        </w:rPr>
        <w:t>two</w:t>
      </w:r>
      <w:r>
        <w:rPr>
          <w:spacing w:val="-3"/>
          <w:sz w:val="24"/>
        </w:rPr>
        <w:t xml:space="preserve"> </w:t>
      </w:r>
      <w:r>
        <w:rPr>
          <w:sz w:val="24"/>
        </w:rPr>
        <w:t>weeks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less</w:t>
      </w:r>
      <w:r>
        <w:rPr>
          <w:spacing w:val="-3"/>
          <w:sz w:val="24"/>
        </w:rPr>
        <w:t xml:space="preserve"> </w:t>
      </w:r>
      <w:r>
        <w:rPr>
          <w:sz w:val="24"/>
        </w:rPr>
        <w:t>from the date the Step Guide receives the letter.</w:t>
      </w:r>
    </w:p>
    <w:p w14:paraId="229A2981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158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Step</w:t>
      </w:r>
      <w:r>
        <w:rPr>
          <w:spacing w:val="-3"/>
          <w:sz w:val="24"/>
        </w:rPr>
        <w:t xml:space="preserve"> </w:t>
      </w:r>
      <w:r>
        <w:rPr>
          <w:sz w:val="24"/>
        </w:rPr>
        <w:t>Guide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responsible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report</w:t>
      </w:r>
      <w:r>
        <w:rPr>
          <w:spacing w:val="-3"/>
          <w:sz w:val="24"/>
        </w:rPr>
        <w:t xml:space="preserve"> </w:t>
      </w:r>
      <w:r>
        <w:rPr>
          <w:sz w:val="24"/>
        </w:rPr>
        <w:t>when</w:t>
      </w:r>
      <w:r>
        <w:rPr>
          <w:spacing w:val="-3"/>
          <w:sz w:val="24"/>
        </w:rPr>
        <w:t xml:space="preserve"> </w:t>
      </w:r>
      <w:r>
        <w:rPr>
          <w:sz w:val="24"/>
        </w:rPr>
        <w:t>he/she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longer</w:t>
      </w:r>
      <w:r>
        <w:rPr>
          <w:spacing w:val="-3"/>
          <w:sz w:val="24"/>
        </w:rPr>
        <w:t xml:space="preserve"> </w:t>
      </w:r>
      <w:r>
        <w:rPr>
          <w:sz w:val="24"/>
        </w:rPr>
        <w:t>available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 Step Guide to his/her assigned Step Writer(s) and to the WSR subcommittee.</w:t>
      </w:r>
    </w:p>
    <w:p w14:paraId="229A2982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718"/>
        <w:rPr>
          <w:sz w:val="24"/>
        </w:rPr>
      </w:pP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abide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guidelines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WSR</w:t>
      </w:r>
      <w:r>
        <w:rPr>
          <w:spacing w:val="-3"/>
          <w:sz w:val="24"/>
        </w:rPr>
        <w:t xml:space="preserve"> </w:t>
      </w:r>
      <w:r>
        <w:rPr>
          <w:sz w:val="24"/>
        </w:rPr>
        <w:t>subcommittee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rules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the </w:t>
      </w:r>
      <w:r>
        <w:rPr>
          <w:spacing w:val="-2"/>
          <w:sz w:val="24"/>
        </w:rPr>
        <w:t>institutions.</w:t>
      </w:r>
    </w:p>
    <w:p w14:paraId="229A2983" w14:textId="4FE5ACB2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621"/>
        <w:rPr>
          <w:sz w:val="24"/>
        </w:rPr>
      </w:pPr>
      <w:r>
        <w:rPr>
          <w:sz w:val="24"/>
        </w:rPr>
        <w:t>Provide</w:t>
      </w:r>
      <w:r>
        <w:rPr>
          <w:spacing w:val="-4"/>
          <w:sz w:val="24"/>
        </w:rPr>
        <w:t xml:space="preserve"> </w:t>
      </w:r>
      <w:r>
        <w:rPr>
          <w:sz w:val="24"/>
        </w:rPr>
        <w:t>instruction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Writer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ways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obtain</w:t>
      </w:r>
      <w:r>
        <w:rPr>
          <w:spacing w:val="-4"/>
          <w:sz w:val="24"/>
        </w:rPr>
        <w:t xml:space="preserve"> </w:t>
      </w:r>
      <w:r>
        <w:rPr>
          <w:sz w:val="24"/>
        </w:rPr>
        <w:t>literature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is required for step writing and </w:t>
      </w:r>
      <w:ins w:id="72" w:author="Matherny, Paul" w:date="2024-02-13T15:08:00Z">
        <w:r w:rsidR="000B388A">
          <w:rPr>
            <w:sz w:val="24"/>
          </w:rPr>
          <w:t xml:space="preserve">is </w:t>
        </w:r>
      </w:ins>
      <w:r>
        <w:rPr>
          <w:sz w:val="24"/>
        </w:rPr>
        <w:t>institutionally appropriate.</w:t>
      </w:r>
    </w:p>
    <w:p w14:paraId="229A2984" w14:textId="77777777" w:rsidR="00F33414" w:rsidRDefault="00F33414">
      <w:pPr>
        <w:rPr>
          <w:sz w:val="24"/>
        </w:rPr>
        <w:sectPr w:rsidR="00F33414">
          <w:pgSz w:w="12240" w:h="15840"/>
          <w:pgMar w:top="1040" w:right="900" w:bottom="640" w:left="900" w:header="300" w:footer="453" w:gutter="0"/>
          <w:cols w:space="720"/>
        </w:sectPr>
      </w:pPr>
    </w:p>
    <w:p w14:paraId="229A2985" w14:textId="02EB319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spacing w:before="80"/>
        <w:ind w:left="2447" w:right="408"/>
        <w:rPr>
          <w:sz w:val="24"/>
        </w:rPr>
      </w:pPr>
      <w:r>
        <w:rPr>
          <w:sz w:val="24"/>
        </w:rPr>
        <w:lastRenderedPageBreak/>
        <w:t>Provides</w:t>
      </w:r>
      <w:r>
        <w:rPr>
          <w:spacing w:val="-5"/>
          <w:sz w:val="24"/>
        </w:rPr>
        <w:t xml:space="preserve"> </w:t>
      </w:r>
      <w:r>
        <w:rPr>
          <w:sz w:val="24"/>
        </w:rPr>
        <w:t>current</w:t>
      </w:r>
      <w:r>
        <w:rPr>
          <w:spacing w:val="-5"/>
          <w:sz w:val="24"/>
        </w:rPr>
        <w:t xml:space="preserve"> </w:t>
      </w:r>
      <w:r>
        <w:rPr>
          <w:sz w:val="24"/>
        </w:rPr>
        <w:t>Step</w:t>
      </w:r>
      <w:r>
        <w:rPr>
          <w:spacing w:val="-5"/>
          <w:sz w:val="24"/>
        </w:rPr>
        <w:t xml:space="preserve"> </w:t>
      </w:r>
      <w:r>
        <w:rPr>
          <w:sz w:val="24"/>
        </w:rPr>
        <w:t>Writer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information</w:t>
      </w:r>
      <w:ins w:id="73" w:author="Matherny, Paul" w:date="2024-02-13T15:08:00Z">
        <w:r w:rsidR="000B388A">
          <w:rPr>
            <w:sz w:val="24"/>
          </w:rPr>
          <w:t>,</w:t>
        </w:r>
      </w:ins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updates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ins w:id="74" w:author="Matherny, Paul" w:date="2024-02-13T15:08:00Z">
        <w:r w:rsidR="000B388A">
          <w:rPr>
            <w:spacing w:val="-5"/>
            <w:sz w:val="24"/>
          </w:rPr>
          <w:t xml:space="preserve">WSR committee if they pick up mail at the Area Office. </w:t>
        </w:r>
      </w:ins>
      <w:del w:id="75" w:author="Matherny, Paul" w:date="2024-02-13T15:09:00Z">
        <w:r w:rsidDel="000B388A">
          <w:rPr>
            <w:sz w:val="24"/>
          </w:rPr>
          <w:delText>Step</w:delText>
        </w:r>
        <w:r w:rsidDel="000B388A">
          <w:rPr>
            <w:spacing w:val="-5"/>
            <w:sz w:val="24"/>
          </w:rPr>
          <w:delText xml:space="preserve"> </w:delText>
        </w:r>
        <w:r w:rsidDel="000B388A">
          <w:rPr>
            <w:sz w:val="24"/>
          </w:rPr>
          <w:delText>Guide</w:delText>
        </w:r>
        <w:r w:rsidDel="000B388A">
          <w:rPr>
            <w:spacing w:val="-5"/>
            <w:sz w:val="24"/>
          </w:rPr>
          <w:delText xml:space="preserve"> </w:delText>
        </w:r>
        <w:r w:rsidDel="000B388A">
          <w:rPr>
            <w:sz w:val="24"/>
          </w:rPr>
          <w:delText>Mail</w:delText>
        </w:r>
        <w:r w:rsidDel="000B388A">
          <w:rPr>
            <w:spacing w:val="-5"/>
            <w:sz w:val="24"/>
          </w:rPr>
          <w:delText xml:space="preserve"> </w:delText>
        </w:r>
        <w:r w:rsidDel="000B388A">
          <w:rPr>
            <w:sz w:val="24"/>
          </w:rPr>
          <w:delText>Log when picking up mail at the area office.</w:delText>
        </w:r>
      </w:del>
    </w:p>
    <w:p w14:paraId="229A2986" w14:textId="77777777" w:rsidR="00F33414" w:rsidRDefault="000F5F84">
      <w:pPr>
        <w:pStyle w:val="ListParagraph"/>
        <w:numPr>
          <w:ilvl w:val="3"/>
          <w:numId w:val="6"/>
        </w:numPr>
        <w:tabs>
          <w:tab w:val="left" w:pos="2447"/>
        </w:tabs>
        <w:ind w:left="2447" w:right="1427"/>
        <w:rPr>
          <w:sz w:val="24"/>
        </w:rPr>
      </w:pPr>
      <w:r>
        <w:rPr>
          <w:sz w:val="24"/>
        </w:rPr>
        <w:t>If</w:t>
      </w:r>
      <w:r>
        <w:rPr>
          <w:spacing w:val="-5"/>
          <w:sz w:val="24"/>
        </w:rPr>
        <w:t xml:space="preserve"> </w:t>
      </w:r>
      <w:r>
        <w:rPr>
          <w:sz w:val="24"/>
        </w:rPr>
        <w:t>necessary,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removed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simple</w:t>
      </w:r>
      <w:r>
        <w:rPr>
          <w:spacing w:val="-5"/>
          <w:sz w:val="24"/>
        </w:rPr>
        <w:t xml:space="preserve"> </w:t>
      </w:r>
      <w:r>
        <w:rPr>
          <w:sz w:val="24"/>
        </w:rPr>
        <w:t>majority</w:t>
      </w:r>
      <w:r>
        <w:rPr>
          <w:spacing w:val="-5"/>
          <w:sz w:val="24"/>
        </w:rPr>
        <w:t xml:space="preserve"> </w:t>
      </w:r>
      <w:r>
        <w:rPr>
          <w:sz w:val="24"/>
        </w:rPr>
        <w:t>vote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WSR </w:t>
      </w:r>
      <w:r>
        <w:rPr>
          <w:spacing w:val="-2"/>
          <w:sz w:val="24"/>
        </w:rPr>
        <w:t>subcommittee.</w:t>
      </w:r>
    </w:p>
    <w:p w14:paraId="229A2987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6"/>
        </w:tabs>
        <w:spacing w:before="275"/>
        <w:ind w:left="1546" w:hanging="359"/>
        <w:jc w:val="left"/>
        <w:rPr>
          <w:sz w:val="24"/>
        </w:rPr>
      </w:pPr>
      <w:r>
        <w:rPr>
          <w:sz w:val="24"/>
        </w:rPr>
        <w:t xml:space="preserve">Designated Committee </w:t>
      </w:r>
      <w:r>
        <w:rPr>
          <w:spacing w:val="-2"/>
          <w:sz w:val="24"/>
        </w:rPr>
        <w:t>Member</w:t>
      </w:r>
    </w:p>
    <w:p w14:paraId="229A2988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139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member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committee</w:t>
      </w:r>
      <w:r>
        <w:rPr>
          <w:spacing w:val="-4"/>
          <w:sz w:val="24"/>
        </w:rPr>
        <w:t xml:space="preserve"> </w:t>
      </w:r>
      <w:r>
        <w:rPr>
          <w:sz w:val="24"/>
        </w:rPr>
        <w:t>who</w:t>
      </w:r>
      <w:r>
        <w:rPr>
          <w:spacing w:val="-4"/>
          <w:sz w:val="24"/>
        </w:rPr>
        <w:t xml:space="preserve"> </w:t>
      </w:r>
      <w:r>
        <w:rPr>
          <w:sz w:val="24"/>
        </w:rPr>
        <w:t>voluntarily</w:t>
      </w:r>
      <w:r>
        <w:rPr>
          <w:spacing w:val="-4"/>
          <w:sz w:val="24"/>
        </w:rPr>
        <w:t xml:space="preserve"> </w:t>
      </w:r>
      <w:r>
        <w:rPr>
          <w:sz w:val="24"/>
        </w:rPr>
        <w:t>serves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group at the Area Service Committee meeting at the request of the chair or vice-chair.</w:t>
      </w:r>
    </w:p>
    <w:p w14:paraId="229A2989" w14:textId="77777777" w:rsidR="00F33414" w:rsidRDefault="000F5F84">
      <w:pPr>
        <w:pStyle w:val="ListParagraph"/>
        <w:numPr>
          <w:ilvl w:val="1"/>
          <w:numId w:val="6"/>
        </w:numPr>
        <w:tabs>
          <w:tab w:val="left" w:pos="1546"/>
        </w:tabs>
        <w:ind w:left="1546" w:hanging="359"/>
        <w:jc w:val="left"/>
        <w:rPr>
          <w:sz w:val="24"/>
        </w:rPr>
      </w:pPr>
      <w:r>
        <w:rPr>
          <w:spacing w:val="-2"/>
          <w:sz w:val="24"/>
        </w:rPr>
        <w:t>Member</w:t>
      </w:r>
    </w:p>
    <w:p w14:paraId="229A298A" w14:textId="77777777" w:rsidR="00F33414" w:rsidRDefault="000F5F84">
      <w:pPr>
        <w:pStyle w:val="ListParagraph"/>
        <w:numPr>
          <w:ilvl w:val="2"/>
          <w:numId w:val="6"/>
        </w:numPr>
        <w:tabs>
          <w:tab w:val="left" w:pos="2447"/>
        </w:tabs>
        <w:ind w:left="2447" w:right="518"/>
        <w:rPr>
          <w:sz w:val="24"/>
        </w:rPr>
      </w:pP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member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fellowship</w:t>
      </w:r>
      <w:r>
        <w:rPr>
          <w:spacing w:val="-3"/>
          <w:sz w:val="24"/>
        </w:rPr>
        <w:t xml:space="preserve"> </w:t>
      </w: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wishes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better</w:t>
      </w:r>
      <w:r>
        <w:rPr>
          <w:spacing w:val="-3"/>
          <w:sz w:val="24"/>
        </w:rPr>
        <w:t xml:space="preserve"> </w:t>
      </w:r>
      <w:r>
        <w:rPr>
          <w:sz w:val="24"/>
        </w:rPr>
        <w:t>carry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message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by participating in the WSR </w:t>
      </w:r>
      <w:proofErr w:type="gramStart"/>
      <w:r>
        <w:rPr>
          <w:sz w:val="24"/>
        </w:rPr>
        <w:t>subcommittee</w:t>
      </w:r>
      <w:proofErr w:type="gramEnd"/>
    </w:p>
    <w:p w14:paraId="229A298B" w14:textId="77777777" w:rsidR="00F33414" w:rsidRDefault="00F33414">
      <w:pPr>
        <w:pStyle w:val="BodyText"/>
        <w:ind w:left="0" w:firstLine="0"/>
      </w:pPr>
    </w:p>
    <w:p w14:paraId="229A298C" w14:textId="77777777" w:rsidR="00F33414" w:rsidRDefault="000F5F84">
      <w:pPr>
        <w:pStyle w:val="Heading1"/>
        <w:numPr>
          <w:ilvl w:val="0"/>
          <w:numId w:val="1"/>
        </w:numPr>
        <w:tabs>
          <w:tab w:val="left" w:pos="1187"/>
        </w:tabs>
        <w:ind w:left="1187"/>
      </w:pPr>
      <w:r>
        <w:t xml:space="preserve">Attachments available upon </w:t>
      </w:r>
      <w:r>
        <w:rPr>
          <w:spacing w:val="-2"/>
        </w:rPr>
        <w:t>request</w:t>
      </w:r>
    </w:p>
    <w:p w14:paraId="229A298D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 xml:space="preserve">Clerks’ </w:t>
      </w:r>
      <w:r>
        <w:rPr>
          <w:spacing w:val="-2"/>
          <w:sz w:val="24"/>
        </w:rPr>
        <w:t>Procedures</w:t>
      </w:r>
    </w:p>
    <w:p w14:paraId="229A298E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>Step</w:t>
      </w:r>
      <w:r>
        <w:rPr>
          <w:spacing w:val="-4"/>
          <w:sz w:val="24"/>
        </w:rPr>
        <w:t xml:space="preserve"> </w:t>
      </w:r>
      <w:r>
        <w:rPr>
          <w:sz w:val="24"/>
        </w:rPr>
        <w:t>Writer</w:t>
      </w:r>
      <w:r>
        <w:rPr>
          <w:spacing w:val="-3"/>
          <w:sz w:val="24"/>
        </w:rPr>
        <w:t xml:space="preserve"> </w:t>
      </w:r>
      <w:r>
        <w:rPr>
          <w:sz w:val="24"/>
        </w:rPr>
        <w:t>First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Letter</w:t>
      </w:r>
    </w:p>
    <w:p w14:paraId="229A298F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Resource </w:t>
      </w:r>
      <w:r>
        <w:rPr>
          <w:spacing w:val="-2"/>
          <w:sz w:val="24"/>
        </w:rPr>
        <w:t>Sheet</w:t>
      </w:r>
    </w:p>
    <w:p w14:paraId="229A2990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WSR Assignment </w:t>
      </w:r>
      <w:r>
        <w:rPr>
          <w:spacing w:val="-10"/>
          <w:sz w:val="24"/>
        </w:rPr>
        <w:t>1</w:t>
      </w:r>
    </w:p>
    <w:p w14:paraId="229A2991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WSR Assignment </w:t>
      </w:r>
      <w:r>
        <w:rPr>
          <w:spacing w:val="-10"/>
          <w:sz w:val="24"/>
        </w:rPr>
        <w:t>2</w:t>
      </w:r>
    </w:p>
    <w:p w14:paraId="229A2992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WSR Assignment </w:t>
      </w:r>
      <w:r>
        <w:rPr>
          <w:spacing w:val="-10"/>
          <w:sz w:val="24"/>
        </w:rPr>
        <w:t>3</w:t>
      </w:r>
    </w:p>
    <w:p w14:paraId="229A2993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 xml:space="preserve">New Step Guide </w:t>
      </w:r>
      <w:r>
        <w:rPr>
          <w:spacing w:val="-2"/>
          <w:sz w:val="24"/>
        </w:rPr>
        <w:t>Forms:</w:t>
      </w:r>
    </w:p>
    <w:p w14:paraId="229A2994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Correspondence Only </w:t>
      </w:r>
      <w:r>
        <w:rPr>
          <w:spacing w:val="-2"/>
          <w:sz w:val="24"/>
        </w:rPr>
        <w:t>Agreement</w:t>
      </w:r>
    </w:p>
    <w:p w14:paraId="229A2995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Step Guide </w:t>
      </w:r>
      <w:r>
        <w:rPr>
          <w:spacing w:val="-2"/>
          <w:sz w:val="24"/>
        </w:rPr>
        <w:t>Interview</w:t>
      </w:r>
    </w:p>
    <w:p w14:paraId="229A2996" w14:textId="77777777" w:rsidR="00F33414" w:rsidRDefault="000F5F84">
      <w:pPr>
        <w:pStyle w:val="ListParagraph"/>
        <w:numPr>
          <w:ilvl w:val="2"/>
          <w:numId w:val="1"/>
        </w:numPr>
        <w:tabs>
          <w:tab w:val="left" w:pos="2447"/>
        </w:tabs>
        <w:ind w:left="2447"/>
        <w:rPr>
          <w:sz w:val="24"/>
        </w:rPr>
      </w:pPr>
      <w:r>
        <w:rPr>
          <w:sz w:val="24"/>
        </w:rPr>
        <w:t xml:space="preserve">Orientation for New WSR Step </w:t>
      </w:r>
      <w:r>
        <w:rPr>
          <w:spacing w:val="-2"/>
          <w:sz w:val="24"/>
        </w:rPr>
        <w:t>Guide</w:t>
      </w:r>
    </w:p>
    <w:p w14:paraId="229A2997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 xml:space="preserve">Backlog </w:t>
      </w:r>
      <w:r>
        <w:rPr>
          <w:spacing w:val="-2"/>
          <w:sz w:val="24"/>
        </w:rPr>
        <w:t>Letter</w:t>
      </w:r>
    </w:p>
    <w:p w14:paraId="229A2998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>Step</w:t>
      </w:r>
      <w:r>
        <w:rPr>
          <w:spacing w:val="-5"/>
          <w:sz w:val="24"/>
        </w:rPr>
        <w:t xml:space="preserve"> </w:t>
      </w:r>
      <w:r>
        <w:rPr>
          <w:sz w:val="24"/>
        </w:rPr>
        <w:t>Writer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Survey</w:t>
      </w:r>
    </w:p>
    <w:p w14:paraId="229A2999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 xml:space="preserve">Absent Step Guide </w:t>
      </w:r>
      <w:r>
        <w:rPr>
          <w:spacing w:val="-2"/>
          <w:sz w:val="24"/>
        </w:rPr>
        <w:t>Letter</w:t>
      </w:r>
    </w:p>
    <w:p w14:paraId="229A299A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 xml:space="preserve">Step Guide Resigned </w:t>
      </w:r>
      <w:r>
        <w:rPr>
          <w:spacing w:val="-2"/>
          <w:sz w:val="24"/>
        </w:rPr>
        <w:t>Letter</w:t>
      </w:r>
    </w:p>
    <w:p w14:paraId="229A299B" w14:textId="77777777" w:rsidR="00F33414" w:rsidRDefault="000F5F84">
      <w:pPr>
        <w:pStyle w:val="ListParagraph"/>
        <w:numPr>
          <w:ilvl w:val="1"/>
          <w:numId w:val="1"/>
        </w:numPr>
        <w:tabs>
          <w:tab w:val="left" w:pos="1547"/>
        </w:tabs>
        <w:ind w:left="1547"/>
        <w:rPr>
          <w:sz w:val="24"/>
        </w:rPr>
      </w:pPr>
      <w:r>
        <w:rPr>
          <w:sz w:val="24"/>
        </w:rPr>
        <w:t xml:space="preserve">Step Guide Mail </w:t>
      </w:r>
      <w:r>
        <w:rPr>
          <w:spacing w:val="-5"/>
          <w:sz w:val="24"/>
        </w:rPr>
        <w:t>Log</w:t>
      </w:r>
    </w:p>
    <w:sectPr w:rsidR="00F33414">
      <w:pgSz w:w="12240" w:h="15840"/>
      <w:pgMar w:top="1040" w:right="900" w:bottom="640" w:left="900" w:header="300" w:footer="4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2A97" w14:textId="77777777" w:rsidR="00442D80" w:rsidRDefault="00442D80">
      <w:r>
        <w:separator/>
      </w:r>
    </w:p>
  </w:endnote>
  <w:endnote w:type="continuationSeparator" w:id="0">
    <w:p w14:paraId="7A2E365D" w14:textId="77777777" w:rsidR="00442D80" w:rsidRDefault="0044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299D" w14:textId="77777777" w:rsidR="00F33414" w:rsidRDefault="000F5F84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51648" behindDoc="1" locked="0" layoutInCell="1" allowOverlap="1" wp14:anchorId="229A29A0" wp14:editId="229A29A1">
              <wp:simplePos x="0" y="0"/>
              <wp:positionH relativeFrom="page">
                <wp:posOffset>627380</wp:posOffset>
              </wp:positionH>
              <wp:positionV relativeFrom="page">
                <wp:posOffset>9630765</wp:posOffset>
              </wp:positionV>
              <wp:extent cx="600710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071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9A29A5" w14:textId="77777777" w:rsidR="00F33414" w:rsidRDefault="000F5F84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9A29A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9.4pt;margin-top:758.35pt;width:47.3pt;height:13.1pt;z-index:-1586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" filled="f" stroked="f">
              <v:textbox inset="0,0,0,0">
                <w:txbxContent>
                  <w:p w14:paraId="229A29A5" w14:textId="77777777" w:rsidR="00F33414" w:rsidRDefault="000F5F84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7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52160" behindDoc="1" locked="0" layoutInCell="1" allowOverlap="1" wp14:anchorId="229A29A2" wp14:editId="229A29A3">
              <wp:simplePos x="0" y="0"/>
              <wp:positionH relativeFrom="page">
                <wp:posOffset>5338578</wp:posOffset>
              </wp:positionH>
              <wp:positionV relativeFrom="page">
                <wp:posOffset>9630765</wp:posOffset>
              </wp:positionV>
              <wp:extent cx="1798320" cy="1663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832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9A29A6" w14:textId="77777777" w:rsidR="00F33414" w:rsidRDefault="000F5F84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Revised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3/2023,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2"/>
                              <w:sz w:val="20"/>
                              <w:highlight w:val="cyan"/>
                            </w:rPr>
                            <w:t>11/2020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9A29A2" id="Textbox 3" o:spid="_x0000_s1028" type="#_x0000_t202" style="position:absolute;margin-left:420.35pt;margin-top:758.35pt;width:141.6pt;height:13.1pt;z-index:-1586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" filled="f" stroked="f">
              <v:textbox inset="0,0,0,0">
                <w:txbxContent>
                  <w:p w14:paraId="229A29A6" w14:textId="77777777" w:rsidR="00F33414" w:rsidRDefault="000F5F84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Revised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3/2023,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approved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20"/>
                        <w:highlight w:val="cyan"/>
                      </w:rPr>
                      <w:t>11/2020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CE13" w14:textId="77777777" w:rsidR="00442D80" w:rsidRDefault="00442D80">
      <w:r>
        <w:separator/>
      </w:r>
    </w:p>
  </w:footnote>
  <w:footnote w:type="continuationSeparator" w:id="0">
    <w:p w14:paraId="746AA647" w14:textId="77777777" w:rsidR="00442D80" w:rsidRDefault="00442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299C" w14:textId="77777777" w:rsidR="00F33414" w:rsidRDefault="000F5F84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51136" behindDoc="1" locked="0" layoutInCell="1" allowOverlap="1" wp14:anchorId="229A299E" wp14:editId="229A299F">
              <wp:simplePos x="0" y="0"/>
              <wp:positionH relativeFrom="page">
                <wp:posOffset>1344488</wp:posOffset>
              </wp:positionH>
              <wp:positionV relativeFrom="page">
                <wp:posOffset>177789</wp:posOffset>
              </wp:positionV>
              <wp:extent cx="5128260" cy="4267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28260" cy="426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9A29A4" w14:textId="77777777" w:rsidR="00F33414" w:rsidRDefault="000F5F84">
                          <w:pPr>
                            <w:spacing w:before="8"/>
                            <w:ind w:left="20" w:right="18" w:firstLine="549"/>
                            <w:rPr>
                              <w:b/>
                              <w:i/>
                              <w:sz w:val="28"/>
                            </w:rPr>
                          </w:pPr>
                          <w:r>
                            <w:rPr>
                              <w:b/>
                              <w:i/>
                              <w:sz w:val="28"/>
                            </w:rPr>
                            <w:t>CENTRAL OHIO AREA OF NARCOTICS ANONYMOUS WRITING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STEPS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FOR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RECOVERY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GUIDELINES;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Revised</w:t>
                          </w:r>
                          <w:r>
                            <w:rPr>
                              <w:b/>
                              <w:i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8"/>
                            </w:rPr>
                            <w:t>3/2023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9A299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05.85pt;margin-top:14pt;width:403.8pt;height:33.6pt;z-index:-1586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" filled="f" stroked="f">
              <v:textbox inset="0,0,0,0">
                <w:txbxContent>
                  <w:p w14:paraId="229A29A4" w14:textId="77777777" w:rsidR="00F33414" w:rsidRDefault="000F5F84">
                    <w:pPr>
                      <w:spacing w:before="8"/>
                      <w:ind w:left="20" w:right="18" w:firstLine="549"/>
                      <w:rPr>
                        <w:b/>
                        <w:i/>
                        <w:sz w:val="28"/>
                      </w:rPr>
                    </w:pPr>
                    <w:r>
                      <w:rPr>
                        <w:b/>
                        <w:i/>
                        <w:sz w:val="28"/>
                      </w:rPr>
                      <w:t>CENTRAL OHIO AREA OF NARCOTICS ANONYMOUS WRITING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STEPS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FOR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RECOVERY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GUIDELINES;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Revised</w:t>
                    </w:r>
                    <w:r>
                      <w:rPr>
                        <w:b/>
                        <w:i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b/>
                        <w:i/>
                        <w:sz w:val="28"/>
                      </w:rPr>
                      <w:t>3/2023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C63BC"/>
    <w:multiLevelType w:val="multilevel"/>
    <w:tmpl w:val="E2E880F0"/>
    <w:lvl w:ilvl="0">
      <w:start w:val="6"/>
      <w:numFmt w:val="upperRoman"/>
      <w:lvlText w:val="%1."/>
      <w:lvlJc w:val="left"/>
      <w:pPr>
        <w:ind w:left="118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548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2.%3."/>
      <w:lvlJc w:val="left"/>
      <w:pPr>
        <w:ind w:left="24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440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40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0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40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40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276002"/>
    <w:multiLevelType w:val="hybridMultilevel"/>
    <w:tmpl w:val="CC268C94"/>
    <w:lvl w:ilvl="0" w:tplc="9D5A0E18">
      <w:start w:val="1"/>
      <w:numFmt w:val="decimal"/>
      <w:lvlText w:val="%1."/>
      <w:lvlJc w:val="left"/>
      <w:pPr>
        <w:ind w:left="24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E7A8F16">
      <w:numFmt w:val="bullet"/>
      <w:lvlText w:val="•"/>
      <w:lvlJc w:val="left"/>
      <w:pPr>
        <w:ind w:left="3240" w:hanging="540"/>
      </w:pPr>
      <w:rPr>
        <w:rFonts w:hint="default"/>
        <w:lang w:val="en-US" w:eastAsia="en-US" w:bidi="ar-SA"/>
      </w:rPr>
    </w:lvl>
    <w:lvl w:ilvl="2" w:tplc="B30C6444">
      <w:numFmt w:val="bullet"/>
      <w:lvlText w:val="•"/>
      <w:lvlJc w:val="left"/>
      <w:pPr>
        <w:ind w:left="4040" w:hanging="540"/>
      </w:pPr>
      <w:rPr>
        <w:rFonts w:hint="default"/>
        <w:lang w:val="en-US" w:eastAsia="en-US" w:bidi="ar-SA"/>
      </w:rPr>
    </w:lvl>
    <w:lvl w:ilvl="3" w:tplc="151E8CAA">
      <w:numFmt w:val="bullet"/>
      <w:lvlText w:val="•"/>
      <w:lvlJc w:val="left"/>
      <w:pPr>
        <w:ind w:left="4840" w:hanging="540"/>
      </w:pPr>
      <w:rPr>
        <w:rFonts w:hint="default"/>
        <w:lang w:val="en-US" w:eastAsia="en-US" w:bidi="ar-SA"/>
      </w:rPr>
    </w:lvl>
    <w:lvl w:ilvl="4" w:tplc="F5822AEC">
      <w:numFmt w:val="bullet"/>
      <w:lvlText w:val="•"/>
      <w:lvlJc w:val="left"/>
      <w:pPr>
        <w:ind w:left="5640" w:hanging="540"/>
      </w:pPr>
      <w:rPr>
        <w:rFonts w:hint="default"/>
        <w:lang w:val="en-US" w:eastAsia="en-US" w:bidi="ar-SA"/>
      </w:rPr>
    </w:lvl>
    <w:lvl w:ilvl="5" w:tplc="FD5E8C4E">
      <w:numFmt w:val="bullet"/>
      <w:lvlText w:val="•"/>
      <w:lvlJc w:val="left"/>
      <w:pPr>
        <w:ind w:left="6440" w:hanging="540"/>
      </w:pPr>
      <w:rPr>
        <w:rFonts w:hint="default"/>
        <w:lang w:val="en-US" w:eastAsia="en-US" w:bidi="ar-SA"/>
      </w:rPr>
    </w:lvl>
    <w:lvl w:ilvl="6" w:tplc="18387C18">
      <w:numFmt w:val="bullet"/>
      <w:lvlText w:val="•"/>
      <w:lvlJc w:val="left"/>
      <w:pPr>
        <w:ind w:left="7240" w:hanging="540"/>
      </w:pPr>
      <w:rPr>
        <w:rFonts w:hint="default"/>
        <w:lang w:val="en-US" w:eastAsia="en-US" w:bidi="ar-SA"/>
      </w:rPr>
    </w:lvl>
    <w:lvl w:ilvl="7" w:tplc="14288570">
      <w:numFmt w:val="bullet"/>
      <w:lvlText w:val="•"/>
      <w:lvlJc w:val="left"/>
      <w:pPr>
        <w:ind w:left="8040" w:hanging="540"/>
      </w:pPr>
      <w:rPr>
        <w:rFonts w:hint="default"/>
        <w:lang w:val="en-US" w:eastAsia="en-US" w:bidi="ar-SA"/>
      </w:rPr>
    </w:lvl>
    <w:lvl w:ilvl="8" w:tplc="C27C91F6">
      <w:numFmt w:val="bullet"/>
      <w:lvlText w:val="•"/>
      <w:lvlJc w:val="left"/>
      <w:pPr>
        <w:ind w:left="8840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7990015"/>
    <w:multiLevelType w:val="hybridMultilevel"/>
    <w:tmpl w:val="83E67EB6"/>
    <w:lvl w:ilvl="0" w:tplc="973EBC12">
      <w:start w:val="1"/>
      <w:numFmt w:val="upperRoman"/>
      <w:lvlText w:val="%1."/>
      <w:lvlJc w:val="left"/>
      <w:pPr>
        <w:ind w:left="307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FA2E538">
      <w:start w:val="1"/>
      <w:numFmt w:val="upperLetter"/>
      <w:lvlText w:val="%2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561A7A74">
      <w:numFmt w:val="bullet"/>
      <w:lvlText w:val="•"/>
      <w:lvlJc w:val="left"/>
      <w:pPr>
        <w:ind w:left="1888" w:hanging="360"/>
      </w:pPr>
      <w:rPr>
        <w:rFonts w:hint="default"/>
        <w:lang w:val="en-US" w:eastAsia="en-US" w:bidi="ar-SA"/>
      </w:rPr>
    </w:lvl>
    <w:lvl w:ilvl="3" w:tplc="4314B096">
      <w:numFmt w:val="bullet"/>
      <w:lvlText w:val="•"/>
      <w:lvlJc w:val="left"/>
      <w:pPr>
        <w:ind w:left="2957" w:hanging="360"/>
      </w:pPr>
      <w:rPr>
        <w:rFonts w:hint="default"/>
        <w:lang w:val="en-US" w:eastAsia="en-US" w:bidi="ar-SA"/>
      </w:rPr>
    </w:lvl>
    <w:lvl w:ilvl="4" w:tplc="E41E1930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5" w:tplc="B3848428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5C62802E">
      <w:numFmt w:val="bullet"/>
      <w:lvlText w:val="•"/>
      <w:lvlJc w:val="left"/>
      <w:pPr>
        <w:ind w:left="6164" w:hanging="360"/>
      </w:pPr>
      <w:rPr>
        <w:rFonts w:hint="default"/>
        <w:lang w:val="en-US" w:eastAsia="en-US" w:bidi="ar-SA"/>
      </w:rPr>
    </w:lvl>
    <w:lvl w:ilvl="7" w:tplc="ED3A481C">
      <w:numFmt w:val="bullet"/>
      <w:lvlText w:val="•"/>
      <w:lvlJc w:val="left"/>
      <w:pPr>
        <w:ind w:left="7233" w:hanging="360"/>
      </w:pPr>
      <w:rPr>
        <w:rFonts w:hint="default"/>
        <w:lang w:val="en-US" w:eastAsia="en-US" w:bidi="ar-SA"/>
      </w:rPr>
    </w:lvl>
    <w:lvl w:ilvl="8" w:tplc="C78011D8">
      <w:numFmt w:val="bullet"/>
      <w:lvlText w:val="•"/>
      <w:lvlJc w:val="left"/>
      <w:pPr>
        <w:ind w:left="830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9D54920"/>
    <w:multiLevelType w:val="hybridMultilevel"/>
    <w:tmpl w:val="084CC080"/>
    <w:lvl w:ilvl="0" w:tplc="94F62504">
      <w:start w:val="1"/>
      <w:numFmt w:val="decimal"/>
      <w:lvlText w:val="%1."/>
      <w:lvlJc w:val="left"/>
      <w:pPr>
        <w:ind w:left="24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BA25794">
      <w:numFmt w:val="bullet"/>
      <w:lvlText w:val="•"/>
      <w:lvlJc w:val="left"/>
      <w:pPr>
        <w:ind w:left="3240" w:hanging="540"/>
      </w:pPr>
      <w:rPr>
        <w:rFonts w:hint="default"/>
        <w:lang w:val="en-US" w:eastAsia="en-US" w:bidi="ar-SA"/>
      </w:rPr>
    </w:lvl>
    <w:lvl w:ilvl="2" w:tplc="40F8E572">
      <w:numFmt w:val="bullet"/>
      <w:lvlText w:val="•"/>
      <w:lvlJc w:val="left"/>
      <w:pPr>
        <w:ind w:left="4040" w:hanging="540"/>
      </w:pPr>
      <w:rPr>
        <w:rFonts w:hint="default"/>
        <w:lang w:val="en-US" w:eastAsia="en-US" w:bidi="ar-SA"/>
      </w:rPr>
    </w:lvl>
    <w:lvl w:ilvl="3" w:tplc="DEFCF9CC">
      <w:numFmt w:val="bullet"/>
      <w:lvlText w:val="•"/>
      <w:lvlJc w:val="left"/>
      <w:pPr>
        <w:ind w:left="4840" w:hanging="540"/>
      </w:pPr>
      <w:rPr>
        <w:rFonts w:hint="default"/>
        <w:lang w:val="en-US" w:eastAsia="en-US" w:bidi="ar-SA"/>
      </w:rPr>
    </w:lvl>
    <w:lvl w:ilvl="4" w:tplc="C4A68844">
      <w:numFmt w:val="bullet"/>
      <w:lvlText w:val="•"/>
      <w:lvlJc w:val="left"/>
      <w:pPr>
        <w:ind w:left="5640" w:hanging="540"/>
      </w:pPr>
      <w:rPr>
        <w:rFonts w:hint="default"/>
        <w:lang w:val="en-US" w:eastAsia="en-US" w:bidi="ar-SA"/>
      </w:rPr>
    </w:lvl>
    <w:lvl w:ilvl="5" w:tplc="37A876EE">
      <w:numFmt w:val="bullet"/>
      <w:lvlText w:val="•"/>
      <w:lvlJc w:val="left"/>
      <w:pPr>
        <w:ind w:left="6440" w:hanging="540"/>
      </w:pPr>
      <w:rPr>
        <w:rFonts w:hint="default"/>
        <w:lang w:val="en-US" w:eastAsia="en-US" w:bidi="ar-SA"/>
      </w:rPr>
    </w:lvl>
    <w:lvl w:ilvl="6" w:tplc="EC5896F6">
      <w:numFmt w:val="bullet"/>
      <w:lvlText w:val="•"/>
      <w:lvlJc w:val="left"/>
      <w:pPr>
        <w:ind w:left="7240" w:hanging="540"/>
      </w:pPr>
      <w:rPr>
        <w:rFonts w:hint="default"/>
        <w:lang w:val="en-US" w:eastAsia="en-US" w:bidi="ar-SA"/>
      </w:rPr>
    </w:lvl>
    <w:lvl w:ilvl="7" w:tplc="06845D02">
      <w:numFmt w:val="bullet"/>
      <w:lvlText w:val="•"/>
      <w:lvlJc w:val="left"/>
      <w:pPr>
        <w:ind w:left="8040" w:hanging="540"/>
      </w:pPr>
      <w:rPr>
        <w:rFonts w:hint="default"/>
        <w:lang w:val="en-US" w:eastAsia="en-US" w:bidi="ar-SA"/>
      </w:rPr>
    </w:lvl>
    <w:lvl w:ilvl="8" w:tplc="A408302E">
      <w:numFmt w:val="bullet"/>
      <w:lvlText w:val="•"/>
      <w:lvlJc w:val="left"/>
      <w:pPr>
        <w:ind w:left="8840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217B2398"/>
    <w:multiLevelType w:val="hybridMultilevel"/>
    <w:tmpl w:val="6D4430C6"/>
    <w:lvl w:ilvl="0" w:tplc="91A87AFC">
      <w:start w:val="1"/>
      <w:numFmt w:val="decimal"/>
      <w:lvlText w:val="%1."/>
      <w:lvlJc w:val="left"/>
      <w:pPr>
        <w:ind w:left="24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E5EF0B2">
      <w:numFmt w:val="bullet"/>
      <w:lvlText w:val="•"/>
      <w:lvlJc w:val="left"/>
      <w:pPr>
        <w:ind w:left="3240" w:hanging="540"/>
      </w:pPr>
      <w:rPr>
        <w:rFonts w:hint="default"/>
        <w:lang w:val="en-US" w:eastAsia="en-US" w:bidi="ar-SA"/>
      </w:rPr>
    </w:lvl>
    <w:lvl w:ilvl="2" w:tplc="856C21F8">
      <w:numFmt w:val="bullet"/>
      <w:lvlText w:val="•"/>
      <w:lvlJc w:val="left"/>
      <w:pPr>
        <w:ind w:left="4040" w:hanging="540"/>
      </w:pPr>
      <w:rPr>
        <w:rFonts w:hint="default"/>
        <w:lang w:val="en-US" w:eastAsia="en-US" w:bidi="ar-SA"/>
      </w:rPr>
    </w:lvl>
    <w:lvl w:ilvl="3" w:tplc="78C229DE">
      <w:numFmt w:val="bullet"/>
      <w:lvlText w:val="•"/>
      <w:lvlJc w:val="left"/>
      <w:pPr>
        <w:ind w:left="4840" w:hanging="540"/>
      </w:pPr>
      <w:rPr>
        <w:rFonts w:hint="default"/>
        <w:lang w:val="en-US" w:eastAsia="en-US" w:bidi="ar-SA"/>
      </w:rPr>
    </w:lvl>
    <w:lvl w:ilvl="4" w:tplc="750CE8D8">
      <w:numFmt w:val="bullet"/>
      <w:lvlText w:val="•"/>
      <w:lvlJc w:val="left"/>
      <w:pPr>
        <w:ind w:left="5640" w:hanging="540"/>
      </w:pPr>
      <w:rPr>
        <w:rFonts w:hint="default"/>
        <w:lang w:val="en-US" w:eastAsia="en-US" w:bidi="ar-SA"/>
      </w:rPr>
    </w:lvl>
    <w:lvl w:ilvl="5" w:tplc="5AAE4AB0">
      <w:numFmt w:val="bullet"/>
      <w:lvlText w:val="•"/>
      <w:lvlJc w:val="left"/>
      <w:pPr>
        <w:ind w:left="6440" w:hanging="540"/>
      </w:pPr>
      <w:rPr>
        <w:rFonts w:hint="default"/>
        <w:lang w:val="en-US" w:eastAsia="en-US" w:bidi="ar-SA"/>
      </w:rPr>
    </w:lvl>
    <w:lvl w:ilvl="6" w:tplc="BFE06E52">
      <w:numFmt w:val="bullet"/>
      <w:lvlText w:val="•"/>
      <w:lvlJc w:val="left"/>
      <w:pPr>
        <w:ind w:left="7240" w:hanging="540"/>
      </w:pPr>
      <w:rPr>
        <w:rFonts w:hint="default"/>
        <w:lang w:val="en-US" w:eastAsia="en-US" w:bidi="ar-SA"/>
      </w:rPr>
    </w:lvl>
    <w:lvl w:ilvl="7" w:tplc="D0C4AD7C">
      <w:numFmt w:val="bullet"/>
      <w:lvlText w:val="•"/>
      <w:lvlJc w:val="left"/>
      <w:pPr>
        <w:ind w:left="8040" w:hanging="540"/>
      </w:pPr>
      <w:rPr>
        <w:rFonts w:hint="default"/>
        <w:lang w:val="en-US" w:eastAsia="en-US" w:bidi="ar-SA"/>
      </w:rPr>
    </w:lvl>
    <w:lvl w:ilvl="8" w:tplc="FC20F22C">
      <w:numFmt w:val="bullet"/>
      <w:lvlText w:val="•"/>
      <w:lvlJc w:val="left"/>
      <w:pPr>
        <w:ind w:left="8840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265D72CE"/>
    <w:multiLevelType w:val="hybridMultilevel"/>
    <w:tmpl w:val="0E74DCBA"/>
    <w:lvl w:ilvl="0" w:tplc="57105ECA">
      <w:start w:val="1"/>
      <w:numFmt w:val="decimal"/>
      <w:lvlText w:val="%1."/>
      <w:lvlJc w:val="left"/>
      <w:pPr>
        <w:ind w:left="24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826A52E">
      <w:numFmt w:val="bullet"/>
      <w:lvlText w:val="•"/>
      <w:lvlJc w:val="left"/>
      <w:pPr>
        <w:ind w:left="3240" w:hanging="540"/>
      </w:pPr>
      <w:rPr>
        <w:rFonts w:hint="default"/>
        <w:lang w:val="en-US" w:eastAsia="en-US" w:bidi="ar-SA"/>
      </w:rPr>
    </w:lvl>
    <w:lvl w:ilvl="2" w:tplc="501C98F8">
      <w:numFmt w:val="bullet"/>
      <w:lvlText w:val="•"/>
      <w:lvlJc w:val="left"/>
      <w:pPr>
        <w:ind w:left="4040" w:hanging="540"/>
      </w:pPr>
      <w:rPr>
        <w:rFonts w:hint="default"/>
        <w:lang w:val="en-US" w:eastAsia="en-US" w:bidi="ar-SA"/>
      </w:rPr>
    </w:lvl>
    <w:lvl w:ilvl="3" w:tplc="0972C25C">
      <w:numFmt w:val="bullet"/>
      <w:lvlText w:val="•"/>
      <w:lvlJc w:val="left"/>
      <w:pPr>
        <w:ind w:left="4840" w:hanging="540"/>
      </w:pPr>
      <w:rPr>
        <w:rFonts w:hint="default"/>
        <w:lang w:val="en-US" w:eastAsia="en-US" w:bidi="ar-SA"/>
      </w:rPr>
    </w:lvl>
    <w:lvl w:ilvl="4" w:tplc="E9C862A0">
      <w:numFmt w:val="bullet"/>
      <w:lvlText w:val="•"/>
      <w:lvlJc w:val="left"/>
      <w:pPr>
        <w:ind w:left="5640" w:hanging="540"/>
      </w:pPr>
      <w:rPr>
        <w:rFonts w:hint="default"/>
        <w:lang w:val="en-US" w:eastAsia="en-US" w:bidi="ar-SA"/>
      </w:rPr>
    </w:lvl>
    <w:lvl w:ilvl="5" w:tplc="2FAAE3D0">
      <w:numFmt w:val="bullet"/>
      <w:lvlText w:val="•"/>
      <w:lvlJc w:val="left"/>
      <w:pPr>
        <w:ind w:left="6440" w:hanging="540"/>
      </w:pPr>
      <w:rPr>
        <w:rFonts w:hint="default"/>
        <w:lang w:val="en-US" w:eastAsia="en-US" w:bidi="ar-SA"/>
      </w:rPr>
    </w:lvl>
    <w:lvl w:ilvl="6" w:tplc="29169B4A">
      <w:numFmt w:val="bullet"/>
      <w:lvlText w:val="•"/>
      <w:lvlJc w:val="left"/>
      <w:pPr>
        <w:ind w:left="7240" w:hanging="540"/>
      </w:pPr>
      <w:rPr>
        <w:rFonts w:hint="default"/>
        <w:lang w:val="en-US" w:eastAsia="en-US" w:bidi="ar-SA"/>
      </w:rPr>
    </w:lvl>
    <w:lvl w:ilvl="7" w:tplc="FF2E4492">
      <w:numFmt w:val="bullet"/>
      <w:lvlText w:val="•"/>
      <w:lvlJc w:val="left"/>
      <w:pPr>
        <w:ind w:left="8040" w:hanging="540"/>
      </w:pPr>
      <w:rPr>
        <w:rFonts w:hint="default"/>
        <w:lang w:val="en-US" w:eastAsia="en-US" w:bidi="ar-SA"/>
      </w:rPr>
    </w:lvl>
    <w:lvl w:ilvl="8" w:tplc="176276C4">
      <w:numFmt w:val="bullet"/>
      <w:lvlText w:val="•"/>
      <w:lvlJc w:val="left"/>
      <w:pPr>
        <w:ind w:left="8840" w:hanging="540"/>
      </w:pPr>
      <w:rPr>
        <w:rFonts w:hint="default"/>
        <w:lang w:val="en-US" w:eastAsia="en-US" w:bidi="ar-SA"/>
      </w:rPr>
    </w:lvl>
  </w:abstractNum>
  <w:abstractNum w:abstractNumId="6" w15:restartNumberingAfterBreak="0">
    <w:nsid w:val="2DCE7CEE"/>
    <w:multiLevelType w:val="hybridMultilevel"/>
    <w:tmpl w:val="241A7828"/>
    <w:lvl w:ilvl="0" w:tplc="330E08B2">
      <w:start w:val="1"/>
      <w:numFmt w:val="upperRoman"/>
      <w:lvlText w:val="%1."/>
      <w:lvlJc w:val="left"/>
      <w:pPr>
        <w:ind w:left="82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ED44140">
      <w:start w:val="1"/>
      <w:numFmt w:val="upperLetter"/>
      <w:lvlText w:val="%2."/>
      <w:lvlJc w:val="left"/>
      <w:pPr>
        <w:ind w:left="1548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FE0F98E">
      <w:start w:val="1"/>
      <w:numFmt w:val="decimal"/>
      <w:lvlText w:val="%3."/>
      <w:lvlJc w:val="left"/>
      <w:pPr>
        <w:ind w:left="22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4E6009BE">
      <w:start w:val="1"/>
      <w:numFmt w:val="decimal"/>
      <w:lvlText w:val="%4."/>
      <w:lvlJc w:val="left"/>
      <w:pPr>
        <w:ind w:left="2448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4" w:tplc="0F626B16">
      <w:numFmt w:val="bullet"/>
      <w:lvlText w:val="•"/>
      <w:lvlJc w:val="left"/>
      <w:pPr>
        <w:ind w:left="2440" w:hanging="540"/>
      </w:pPr>
      <w:rPr>
        <w:rFonts w:hint="default"/>
        <w:lang w:val="en-US" w:eastAsia="en-US" w:bidi="ar-SA"/>
      </w:rPr>
    </w:lvl>
    <w:lvl w:ilvl="5" w:tplc="C6DC8040">
      <w:numFmt w:val="bullet"/>
      <w:lvlText w:val="•"/>
      <w:lvlJc w:val="left"/>
      <w:pPr>
        <w:ind w:left="3773" w:hanging="540"/>
      </w:pPr>
      <w:rPr>
        <w:rFonts w:hint="default"/>
        <w:lang w:val="en-US" w:eastAsia="en-US" w:bidi="ar-SA"/>
      </w:rPr>
    </w:lvl>
    <w:lvl w:ilvl="6" w:tplc="BA249666">
      <w:numFmt w:val="bullet"/>
      <w:lvlText w:val="•"/>
      <w:lvlJc w:val="left"/>
      <w:pPr>
        <w:ind w:left="5106" w:hanging="540"/>
      </w:pPr>
      <w:rPr>
        <w:rFonts w:hint="default"/>
        <w:lang w:val="en-US" w:eastAsia="en-US" w:bidi="ar-SA"/>
      </w:rPr>
    </w:lvl>
    <w:lvl w:ilvl="7" w:tplc="677C9744">
      <w:numFmt w:val="bullet"/>
      <w:lvlText w:val="•"/>
      <w:lvlJc w:val="left"/>
      <w:pPr>
        <w:ind w:left="6440" w:hanging="540"/>
      </w:pPr>
      <w:rPr>
        <w:rFonts w:hint="default"/>
        <w:lang w:val="en-US" w:eastAsia="en-US" w:bidi="ar-SA"/>
      </w:rPr>
    </w:lvl>
    <w:lvl w:ilvl="8" w:tplc="8F0A1DEC">
      <w:numFmt w:val="bullet"/>
      <w:lvlText w:val="•"/>
      <w:lvlJc w:val="left"/>
      <w:pPr>
        <w:ind w:left="7773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3BC001B4"/>
    <w:multiLevelType w:val="multilevel"/>
    <w:tmpl w:val="13029EC4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54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28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17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5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4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73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62" w:hanging="720"/>
      </w:pPr>
      <w:rPr>
        <w:rFonts w:hint="default"/>
        <w:lang w:val="en-US" w:eastAsia="en-US" w:bidi="ar-SA"/>
      </w:rPr>
    </w:lvl>
  </w:abstractNum>
  <w:num w:numId="1" w16cid:durableId="1454134902">
    <w:abstractNumId w:val="0"/>
  </w:num>
  <w:num w:numId="2" w16cid:durableId="1785153099">
    <w:abstractNumId w:val="1"/>
  </w:num>
  <w:num w:numId="3" w16cid:durableId="1639340359">
    <w:abstractNumId w:val="4"/>
  </w:num>
  <w:num w:numId="4" w16cid:durableId="1613897662">
    <w:abstractNumId w:val="3"/>
  </w:num>
  <w:num w:numId="5" w16cid:durableId="1009674710">
    <w:abstractNumId w:val="5"/>
  </w:num>
  <w:num w:numId="6" w16cid:durableId="1924293353">
    <w:abstractNumId w:val="6"/>
  </w:num>
  <w:num w:numId="7" w16cid:durableId="735973582">
    <w:abstractNumId w:val="7"/>
  </w:num>
  <w:num w:numId="8" w16cid:durableId="16609665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herny, Paul">
    <w15:presenceInfo w15:providerId="AD" w15:userId="S::math94@osumc.edu::e5550399-d9cd-428c-930c-6a7c826adbe9"/>
  </w15:person>
  <w15:person w15:author="Paul Matherny">
    <w15:presenceInfo w15:providerId="Windows Live" w15:userId="aa01876368d82e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14"/>
    <w:rsid w:val="000163D6"/>
    <w:rsid w:val="00026F2C"/>
    <w:rsid w:val="00076C62"/>
    <w:rsid w:val="000B388A"/>
    <w:rsid w:val="000E2D95"/>
    <w:rsid w:val="000F5F84"/>
    <w:rsid w:val="000F7213"/>
    <w:rsid w:val="00156913"/>
    <w:rsid w:val="00177E7A"/>
    <w:rsid w:val="00192535"/>
    <w:rsid w:val="001D0B0F"/>
    <w:rsid w:val="00250FEA"/>
    <w:rsid w:val="00286310"/>
    <w:rsid w:val="00296C46"/>
    <w:rsid w:val="00442D80"/>
    <w:rsid w:val="00516C07"/>
    <w:rsid w:val="00544AA3"/>
    <w:rsid w:val="005B1F5E"/>
    <w:rsid w:val="00825CB1"/>
    <w:rsid w:val="008768A1"/>
    <w:rsid w:val="008929AB"/>
    <w:rsid w:val="00916282"/>
    <w:rsid w:val="00977EEC"/>
    <w:rsid w:val="0098661A"/>
    <w:rsid w:val="00A35A0B"/>
    <w:rsid w:val="00B46CAB"/>
    <w:rsid w:val="00B64680"/>
    <w:rsid w:val="00B761AF"/>
    <w:rsid w:val="00BD7114"/>
    <w:rsid w:val="00CC72A4"/>
    <w:rsid w:val="00CD7B6E"/>
    <w:rsid w:val="00DD0A74"/>
    <w:rsid w:val="00EF297B"/>
    <w:rsid w:val="00F3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A28D3"/>
  <w15:docId w15:val="{84F02BCD-347F-40FC-94B5-DF225F14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827" w:hanging="7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447" w:hanging="54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"/>
      <w:ind w:left="20" w:right="18" w:firstLine="549"/>
    </w:pPr>
    <w:rPr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447" w:hanging="54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286310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96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C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C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C4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ascnase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b95a125-791c-4f0a-9f9e-99e363117506}" enabled="0" method="" siteId="{0b95a125-791c-4f0a-9f9e-99e36311750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Matherny, Paul</dc:creator>
  <cp:lastModifiedBy>Paul Matherny</cp:lastModifiedBy>
  <cp:revision>2</cp:revision>
  <dcterms:created xsi:type="dcterms:W3CDTF">2024-02-17T23:09:00Z</dcterms:created>
  <dcterms:modified xsi:type="dcterms:W3CDTF">2024-02-17T23:09:00Z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2023-04-16T00:00:00Z</vt:filetime>
  </property>
  <property fmtid="{D5CDD505-2E9C-101B-9397-08002B2CF9AE}" pid="3" name="Creator">
    <vt:lpwstr>Mozilla/5.0 (Windows NT 10.0; Win64; x64) AppleWebKit/537.36 (KHTML, like Gecko) Chrome/111.0.0.0 Safari/537.36</vt:lpwstr>
  </property>
  <property fmtid="{D5CDD505-2E9C-101B-9397-08002B2CF9AE}" pid="4" name="LastSaved">
    <vt:filetime>2024-02-13T00:00:00Z</vt:filetime>
  </property>
  <property fmtid="{D5CDD505-2E9C-101B-9397-08002B2CF9AE}" pid="5" name="Producer">
    <vt:lpwstr>Skia/PDF m111</vt:lpwstr>
  </property>
</Properties>
</file>